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F3CBF" w14:textId="77777777" w:rsidR="00DC1E5A" w:rsidRPr="00DC1E5A" w:rsidRDefault="00BC1031" w:rsidP="000D390A">
      <w:pPr>
        <w:jc w:val="center"/>
        <w:rPr>
          <w:rFonts w:cs="Arial"/>
          <w:b/>
          <w:bCs/>
          <w:szCs w:val="20"/>
        </w:rPr>
      </w:pPr>
      <w:r w:rsidRPr="00DC1E5A">
        <w:rPr>
          <w:rFonts w:cs="Arial"/>
          <w:b/>
          <w:bCs/>
          <w:szCs w:val="20"/>
        </w:rPr>
        <w:t xml:space="preserve">CONSELHO REGIONAL DOS REPRESENTANTES </w:t>
      </w:r>
    </w:p>
    <w:p w14:paraId="47E45F2B" w14:textId="0974B5E7" w:rsidR="00DB206B" w:rsidRDefault="00BC1031" w:rsidP="000D390A">
      <w:pPr>
        <w:jc w:val="center"/>
        <w:rPr>
          <w:rFonts w:cs="Arial"/>
          <w:b/>
          <w:bCs/>
          <w:szCs w:val="20"/>
        </w:rPr>
      </w:pPr>
      <w:r w:rsidRPr="00DC1E5A">
        <w:rPr>
          <w:rFonts w:cs="Arial"/>
          <w:b/>
          <w:bCs/>
          <w:szCs w:val="20"/>
        </w:rPr>
        <w:t>COMERCIAIS NO ESTADO DE SÃO PAULO – CORE-SP</w:t>
      </w:r>
    </w:p>
    <w:p w14:paraId="5D73275F" w14:textId="25BA5A27" w:rsidR="00DC1E5A" w:rsidRPr="001D206A" w:rsidRDefault="00DC1E5A" w:rsidP="000D390A">
      <w:pPr>
        <w:jc w:val="center"/>
        <w:rPr>
          <w:rFonts w:cs="Arial"/>
          <w:b/>
          <w:bCs/>
          <w:szCs w:val="20"/>
          <w:u w:val="single"/>
        </w:rPr>
      </w:pPr>
    </w:p>
    <w:p w14:paraId="1082385A" w14:textId="74250DC4" w:rsidR="00DC1E5A" w:rsidRPr="001D206A" w:rsidRDefault="00DC1E5A" w:rsidP="00DC1E5A">
      <w:pPr>
        <w:spacing w:after="120" w:line="276" w:lineRule="auto"/>
        <w:ind w:right="-15"/>
        <w:jc w:val="center"/>
        <w:rPr>
          <w:rFonts w:cs="Arial"/>
          <w:b/>
          <w:bCs/>
          <w:szCs w:val="20"/>
          <w:u w:val="single"/>
        </w:rPr>
      </w:pPr>
      <w:r w:rsidRPr="001D206A">
        <w:rPr>
          <w:rFonts w:cs="Arial"/>
          <w:b/>
          <w:bCs/>
          <w:szCs w:val="20"/>
          <w:u w:val="single"/>
        </w:rPr>
        <w:t>ANEXO I</w:t>
      </w:r>
      <w:r w:rsidR="001D206A" w:rsidRPr="001D206A">
        <w:rPr>
          <w:rFonts w:cs="Arial"/>
          <w:b/>
          <w:bCs/>
          <w:szCs w:val="20"/>
          <w:u w:val="single"/>
        </w:rPr>
        <w:t>I</w:t>
      </w:r>
      <w:r w:rsidRPr="001D206A">
        <w:rPr>
          <w:rFonts w:cs="Arial"/>
          <w:b/>
          <w:bCs/>
          <w:szCs w:val="20"/>
          <w:u w:val="single"/>
        </w:rPr>
        <w:t xml:space="preserve"> - TERMO DE REFERÊNCIA</w:t>
      </w:r>
    </w:p>
    <w:p w14:paraId="1F23C7A5" w14:textId="7984F5B1" w:rsidR="00DB206B" w:rsidRPr="00610BB7" w:rsidRDefault="00DB206B" w:rsidP="000D390A">
      <w:pPr>
        <w:jc w:val="center"/>
        <w:rPr>
          <w:rFonts w:cs="Arial"/>
          <w:bCs/>
          <w:color w:val="000000"/>
          <w:szCs w:val="20"/>
        </w:rPr>
      </w:pPr>
      <w:r w:rsidRPr="00610BB7">
        <w:rPr>
          <w:rFonts w:cs="Arial"/>
          <w:bCs/>
          <w:color w:val="000000"/>
          <w:szCs w:val="20"/>
        </w:rPr>
        <w:t xml:space="preserve">PREGÃO Nº </w:t>
      </w:r>
      <w:r w:rsidR="00BC1031">
        <w:rPr>
          <w:rFonts w:cs="Arial"/>
          <w:bCs/>
          <w:color w:val="000000"/>
          <w:szCs w:val="20"/>
        </w:rPr>
        <w:t>0</w:t>
      </w:r>
      <w:r w:rsidR="004546F4">
        <w:rPr>
          <w:rFonts w:cs="Arial"/>
          <w:bCs/>
          <w:color w:val="000000"/>
          <w:szCs w:val="20"/>
        </w:rPr>
        <w:t>6</w:t>
      </w:r>
      <w:bookmarkStart w:id="0" w:name="_GoBack"/>
      <w:bookmarkEnd w:id="0"/>
      <w:r w:rsidRPr="00610BB7">
        <w:rPr>
          <w:rFonts w:cs="Arial"/>
          <w:bCs/>
          <w:color w:val="000000"/>
          <w:szCs w:val="20"/>
        </w:rPr>
        <w:t>/20</w:t>
      </w:r>
      <w:r w:rsidR="00BC1031">
        <w:rPr>
          <w:rFonts w:cs="Arial"/>
          <w:bCs/>
          <w:color w:val="000000"/>
          <w:szCs w:val="20"/>
        </w:rPr>
        <w:t>20</w:t>
      </w:r>
    </w:p>
    <w:p w14:paraId="3AAEC24F" w14:textId="371D697A" w:rsidR="00DB206B" w:rsidRPr="00610BB7" w:rsidRDefault="00DB206B" w:rsidP="000D390A">
      <w:pPr>
        <w:jc w:val="center"/>
        <w:rPr>
          <w:rFonts w:cs="Arial"/>
          <w:bCs/>
          <w:color w:val="000000"/>
          <w:szCs w:val="20"/>
        </w:rPr>
      </w:pPr>
      <w:r w:rsidRPr="00610BB7">
        <w:rPr>
          <w:rFonts w:cs="Arial"/>
          <w:bCs/>
          <w:color w:val="000000"/>
          <w:szCs w:val="20"/>
        </w:rPr>
        <w:t xml:space="preserve">(Processo Administrativo </w:t>
      </w:r>
      <w:proofErr w:type="spellStart"/>
      <w:r w:rsidRPr="00610BB7">
        <w:rPr>
          <w:rFonts w:cs="Arial"/>
          <w:bCs/>
          <w:color w:val="000000"/>
          <w:szCs w:val="20"/>
        </w:rPr>
        <w:t>n.°</w:t>
      </w:r>
      <w:proofErr w:type="spellEnd"/>
      <w:r w:rsidR="007B7E46">
        <w:rPr>
          <w:rFonts w:cs="Arial"/>
          <w:bCs/>
          <w:color w:val="000000"/>
          <w:szCs w:val="20"/>
        </w:rPr>
        <w:t xml:space="preserve"> </w:t>
      </w:r>
      <w:r w:rsidR="00BC1031">
        <w:rPr>
          <w:rFonts w:cs="Arial"/>
          <w:bCs/>
          <w:color w:val="000000"/>
          <w:szCs w:val="20"/>
        </w:rPr>
        <w:t>39/2020</w:t>
      </w:r>
      <w:r w:rsidRPr="00610BB7">
        <w:rPr>
          <w:rFonts w:cs="Arial"/>
          <w:bCs/>
          <w:color w:val="000000"/>
          <w:szCs w:val="20"/>
        </w:rPr>
        <w:t>)</w:t>
      </w:r>
    </w:p>
    <w:p w14:paraId="3334C875" w14:textId="77777777" w:rsidR="00DB206B" w:rsidRPr="00610BB7" w:rsidRDefault="00DB206B" w:rsidP="000D390A">
      <w:pPr>
        <w:pStyle w:val="Nivel1"/>
        <w:rPr>
          <w:rFonts w:cs="Arial"/>
        </w:rPr>
      </w:pPr>
      <w:bookmarkStart w:id="1" w:name="_Hlk48127249"/>
      <w:r w:rsidRPr="00610BB7">
        <w:rPr>
          <w:rFonts w:cs="Arial"/>
        </w:rPr>
        <w:t>DO OBJETO</w:t>
      </w:r>
    </w:p>
    <w:p w14:paraId="1655E21F" w14:textId="522B67E5" w:rsidR="00DD3603" w:rsidRPr="008C1714" w:rsidRDefault="00DB206B" w:rsidP="00EE198A">
      <w:pPr>
        <w:numPr>
          <w:ilvl w:val="1"/>
          <w:numId w:val="1"/>
        </w:numPr>
        <w:spacing w:before="120" w:after="120" w:line="276" w:lineRule="auto"/>
        <w:ind w:left="425" w:firstLine="0"/>
        <w:jc w:val="both"/>
        <w:rPr>
          <w:rFonts w:cs="Arial"/>
          <w:szCs w:val="20"/>
        </w:rPr>
      </w:pPr>
      <w:r w:rsidRPr="008C1714">
        <w:rPr>
          <w:rFonts w:cs="Arial"/>
          <w:szCs w:val="20"/>
        </w:rPr>
        <w:t>Contratação de</w:t>
      </w:r>
      <w:r w:rsidR="005B6A26">
        <w:rPr>
          <w:rFonts w:cs="Arial"/>
          <w:szCs w:val="20"/>
        </w:rPr>
        <w:t xml:space="preserve"> empresa especializada para os serviços de limpeza e conservação dos escritórios Seccionais do Conselho Regional dos Representantes Comerciais no Estado de São Paulo – CORE-SP</w:t>
      </w:r>
      <w:r w:rsidRPr="008C1714">
        <w:rPr>
          <w:rFonts w:cs="Arial"/>
          <w:szCs w:val="20"/>
        </w:rPr>
        <w:t>, conforme condições, quantidades e exigências estabelecidas neste instrumento: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565"/>
        <w:gridCol w:w="992"/>
        <w:gridCol w:w="1276"/>
        <w:gridCol w:w="1383"/>
      </w:tblGrid>
      <w:tr w:rsidR="00D027D4" w:rsidRPr="00D027D4" w14:paraId="4BFB8272"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EBC68AF"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ITEM</w:t>
            </w:r>
          </w:p>
          <w:p w14:paraId="5D08D21F" w14:textId="77777777" w:rsidR="00D027D4" w:rsidRPr="00BC1031" w:rsidRDefault="00D027D4" w:rsidP="00E3678E">
            <w:pPr>
              <w:widowControl w:val="0"/>
              <w:suppressAutoHyphens/>
              <w:jc w:val="center"/>
              <w:rPr>
                <w:rFonts w:cs="Times New Roman"/>
                <w:szCs w:val="20"/>
              </w:rPr>
            </w:pPr>
          </w:p>
        </w:tc>
        <w:tc>
          <w:tcPr>
            <w:tcW w:w="4565" w:type="dxa"/>
            <w:tcBorders>
              <w:top w:val="single" w:sz="4" w:space="0" w:color="000000"/>
              <w:left w:val="single" w:sz="4" w:space="0" w:color="000000"/>
              <w:bottom w:val="single" w:sz="4" w:space="0" w:color="000000"/>
              <w:right w:val="single" w:sz="4" w:space="0" w:color="000000"/>
            </w:tcBorders>
            <w:vAlign w:val="center"/>
            <w:hideMark/>
          </w:tcPr>
          <w:p w14:paraId="3671D338" w14:textId="77777777" w:rsidR="00D027D4" w:rsidRPr="00BC1031" w:rsidRDefault="00D027D4" w:rsidP="00E3678E">
            <w:pPr>
              <w:jc w:val="center"/>
              <w:rPr>
                <w:rFonts w:cs="Times New Roman"/>
                <w:bCs/>
                <w:szCs w:val="20"/>
              </w:rPr>
            </w:pPr>
            <w:r w:rsidRPr="00BC1031">
              <w:rPr>
                <w:rFonts w:cs="Times New Roman"/>
                <w:bCs/>
                <w:szCs w:val="20"/>
              </w:rPr>
              <w:t>DESCRIÇÃO/</w:t>
            </w:r>
          </w:p>
          <w:p w14:paraId="47C0CAA8" w14:textId="77777777" w:rsidR="00D027D4" w:rsidRPr="00BC1031" w:rsidRDefault="00D027D4" w:rsidP="00E3678E">
            <w:pPr>
              <w:widowControl w:val="0"/>
              <w:suppressAutoHyphens/>
              <w:jc w:val="center"/>
              <w:rPr>
                <w:rFonts w:cs="Times New Roman"/>
                <w:szCs w:val="20"/>
              </w:rPr>
            </w:pPr>
            <w:r w:rsidRPr="00BC1031">
              <w:rPr>
                <w:rFonts w:cs="Times New Roman"/>
                <w:bCs/>
                <w:szCs w:val="20"/>
              </w:rPr>
              <w:t>ESPECIFICAÇÃO</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A2B7B87"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Unidade de Medida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12EC47C" w14:textId="77777777" w:rsidR="00D027D4" w:rsidRPr="00BC1031" w:rsidRDefault="00D027D4" w:rsidP="00E3678E">
            <w:pPr>
              <w:widowControl w:val="0"/>
              <w:suppressAutoHyphens/>
              <w:jc w:val="center"/>
              <w:rPr>
                <w:rFonts w:cs="Times New Roman"/>
                <w:bCs/>
                <w:szCs w:val="20"/>
              </w:rPr>
            </w:pPr>
            <w:r w:rsidRPr="00BC1031">
              <w:rPr>
                <w:rFonts w:cs="Times New Roman"/>
                <w:bCs/>
                <w:szCs w:val="20"/>
              </w:rPr>
              <w:t>Quantidade</w:t>
            </w:r>
          </w:p>
        </w:tc>
        <w:tc>
          <w:tcPr>
            <w:tcW w:w="1383" w:type="dxa"/>
            <w:tcBorders>
              <w:top w:val="single" w:sz="4" w:space="0" w:color="000000"/>
              <w:left w:val="single" w:sz="4" w:space="0" w:color="000000"/>
              <w:bottom w:val="single" w:sz="4" w:space="0" w:color="000000"/>
              <w:right w:val="single" w:sz="4" w:space="0" w:color="000000"/>
            </w:tcBorders>
            <w:vAlign w:val="center"/>
            <w:hideMark/>
          </w:tcPr>
          <w:p w14:paraId="7A3485BC" w14:textId="6A721D76" w:rsidR="00D027D4" w:rsidRPr="00BC1031" w:rsidRDefault="00D027D4" w:rsidP="00B43D1A">
            <w:pPr>
              <w:widowControl w:val="0"/>
              <w:suppressAutoHyphens/>
              <w:jc w:val="center"/>
              <w:rPr>
                <w:rFonts w:cs="Times New Roman"/>
                <w:bCs/>
                <w:szCs w:val="20"/>
              </w:rPr>
            </w:pPr>
            <w:r w:rsidRPr="00BC1031">
              <w:rPr>
                <w:rFonts w:cs="Times New Roman"/>
                <w:bCs/>
                <w:szCs w:val="20"/>
              </w:rPr>
              <w:t>Valor Unitário Máximo Aceitável OU Valor de Referência</w:t>
            </w:r>
          </w:p>
        </w:tc>
      </w:tr>
      <w:tr w:rsidR="00B43D1A" w:rsidRPr="00D027D4" w14:paraId="321E5684"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AC82C41" w14:textId="77777777" w:rsidR="00B43D1A" w:rsidRPr="00BC1031" w:rsidRDefault="00B43D1A" w:rsidP="00B43D1A">
            <w:pPr>
              <w:widowControl w:val="0"/>
              <w:suppressAutoHyphens/>
              <w:spacing w:after="120" w:line="276" w:lineRule="auto"/>
              <w:jc w:val="center"/>
              <w:rPr>
                <w:rFonts w:cs="Times New Roman"/>
                <w:szCs w:val="20"/>
              </w:rPr>
            </w:pPr>
            <w:r w:rsidRPr="00BC1031">
              <w:rPr>
                <w:rFonts w:cs="Times New Roman"/>
                <w:szCs w:val="20"/>
              </w:rPr>
              <w:t>1</w:t>
            </w:r>
          </w:p>
        </w:tc>
        <w:tc>
          <w:tcPr>
            <w:tcW w:w="4565" w:type="dxa"/>
            <w:tcBorders>
              <w:top w:val="single" w:sz="4" w:space="0" w:color="000000"/>
              <w:left w:val="single" w:sz="4" w:space="0" w:color="000000"/>
              <w:bottom w:val="single" w:sz="4" w:space="0" w:color="000000"/>
              <w:right w:val="single" w:sz="4" w:space="0" w:color="000000"/>
            </w:tcBorders>
            <w:vAlign w:val="center"/>
          </w:tcPr>
          <w:p w14:paraId="3DA470A0" w14:textId="77777777" w:rsidR="00B43D1A" w:rsidRPr="00BC1031" w:rsidRDefault="00B43D1A" w:rsidP="00B43D1A">
            <w:pPr>
              <w:tabs>
                <w:tab w:val="left" w:pos="4524"/>
              </w:tabs>
              <w:jc w:val="both"/>
              <w:rPr>
                <w:sz w:val="22"/>
              </w:rPr>
            </w:pPr>
            <w:r w:rsidRPr="00BC1031">
              <w:rPr>
                <w:b/>
                <w:sz w:val="22"/>
              </w:rPr>
              <w:t xml:space="preserve">Seccional Campinas: </w:t>
            </w:r>
            <w:r w:rsidRPr="00BC1031">
              <w:rPr>
                <w:sz w:val="22"/>
              </w:rPr>
              <w:t>Rua Alecrins, 914 - 3° andar – Campinas – SP</w:t>
            </w:r>
          </w:p>
          <w:p w14:paraId="68817068" w14:textId="77777777" w:rsidR="00B43D1A" w:rsidRPr="00BC1031" w:rsidRDefault="00B43D1A" w:rsidP="00B43D1A">
            <w:pPr>
              <w:tabs>
                <w:tab w:val="left" w:pos="4524"/>
              </w:tabs>
              <w:jc w:val="both"/>
              <w:rPr>
                <w:sz w:val="22"/>
              </w:rPr>
            </w:pPr>
            <w:r w:rsidRPr="00BC1031">
              <w:rPr>
                <w:sz w:val="22"/>
              </w:rPr>
              <w:t xml:space="preserve">      </w:t>
            </w:r>
            <w:r w:rsidRPr="00BC1031">
              <w:rPr>
                <w:b/>
                <w:sz w:val="22"/>
              </w:rPr>
              <w:t>Sala 303:</w:t>
            </w:r>
            <w:r w:rsidRPr="00BC1031">
              <w:rPr>
                <w:sz w:val="22"/>
              </w:rPr>
              <w:t xml:space="preserve"> 39,05m²</w:t>
            </w:r>
          </w:p>
          <w:p w14:paraId="48C22E28" w14:textId="77777777" w:rsidR="00B43D1A" w:rsidRPr="00BC1031" w:rsidRDefault="00B43D1A" w:rsidP="00B43D1A">
            <w:pPr>
              <w:tabs>
                <w:tab w:val="left" w:pos="4524"/>
              </w:tabs>
              <w:jc w:val="both"/>
              <w:rPr>
                <w:sz w:val="22"/>
              </w:rPr>
            </w:pPr>
            <w:r w:rsidRPr="00BC1031">
              <w:rPr>
                <w:sz w:val="22"/>
              </w:rPr>
              <w:t xml:space="preserve">      </w:t>
            </w:r>
            <w:r w:rsidRPr="00BC1031">
              <w:rPr>
                <w:b/>
                <w:sz w:val="22"/>
              </w:rPr>
              <w:t>Sala 304:</w:t>
            </w:r>
            <w:r w:rsidRPr="00BC1031">
              <w:rPr>
                <w:sz w:val="22"/>
              </w:rPr>
              <w:t xml:space="preserve"> 42,27m²</w:t>
            </w:r>
          </w:p>
          <w:p w14:paraId="5C718F58" w14:textId="77777777" w:rsidR="00B43D1A" w:rsidRPr="00BC1031" w:rsidRDefault="00B43D1A" w:rsidP="00B43D1A">
            <w:pPr>
              <w:tabs>
                <w:tab w:val="left" w:pos="4524"/>
              </w:tabs>
              <w:jc w:val="both"/>
              <w:rPr>
                <w:sz w:val="22"/>
              </w:rPr>
            </w:pPr>
            <w:r w:rsidRPr="00BC1031">
              <w:rPr>
                <w:sz w:val="22"/>
              </w:rPr>
              <w:t xml:space="preserve">      </w:t>
            </w:r>
            <w:r w:rsidRPr="00BC1031">
              <w:rPr>
                <w:b/>
                <w:sz w:val="22"/>
              </w:rPr>
              <w:t>Sala 305:</w:t>
            </w:r>
            <w:r w:rsidRPr="00BC1031">
              <w:rPr>
                <w:sz w:val="22"/>
              </w:rPr>
              <w:t xml:space="preserve"> 42,27m²</w:t>
            </w:r>
          </w:p>
          <w:p w14:paraId="0B950281" w14:textId="77777777" w:rsidR="00B43D1A" w:rsidRPr="00BC1031" w:rsidRDefault="00B43D1A" w:rsidP="00B43D1A">
            <w:pPr>
              <w:tabs>
                <w:tab w:val="left" w:pos="4524"/>
              </w:tabs>
              <w:jc w:val="both"/>
              <w:rPr>
                <w:sz w:val="22"/>
              </w:rPr>
            </w:pPr>
            <w:r w:rsidRPr="00BC1031">
              <w:rPr>
                <w:sz w:val="22"/>
              </w:rPr>
              <w:t xml:space="preserve">      </w:t>
            </w:r>
            <w:r w:rsidRPr="00BC1031">
              <w:rPr>
                <w:b/>
                <w:sz w:val="22"/>
              </w:rPr>
              <w:t>Sala 306:</w:t>
            </w:r>
            <w:r w:rsidRPr="00BC1031">
              <w:rPr>
                <w:sz w:val="22"/>
              </w:rPr>
              <w:t xml:space="preserve"> 39,05m²</w:t>
            </w:r>
          </w:p>
          <w:p w14:paraId="6E8DD90A" w14:textId="77777777" w:rsidR="00B43D1A" w:rsidRPr="00BC1031" w:rsidRDefault="00B43D1A" w:rsidP="00B43D1A">
            <w:pPr>
              <w:tabs>
                <w:tab w:val="left" w:pos="4524"/>
              </w:tabs>
              <w:jc w:val="both"/>
              <w:rPr>
                <w:sz w:val="22"/>
              </w:rPr>
            </w:pPr>
          </w:p>
          <w:p w14:paraId="3C566F1D" w14:textId="7CD00BA7" w:rsidR="00B43D1A" w:rsidRPr="00BC1031" w:rsidRDefault="00B43D1A" w:rsidP="00B43D1A">
            <w:pPr>
              <w:tabs>
                <w:tab w:val="left" w:pos="4524"/>
              </w:tabs>
              <w:jc w:val="both"/>
              <w:rPr>
                <w:sz w:val="22"/>
              </w:rPr>
            </w:pPr>
            <w:r w:rsidRPr="00BC1031">
              <w:rPr>
                <w:b/>
                <w:sz w:val="22"/>
              </w:rPr>
              <w:t>TOTAL CAMPINAS: 162,64m² - 1 (um) servente</w:t>
            </w:r>
            <w:r w:rsidRPr="00BC1031">
              <w:rPr>
                <w:sz w:val="22"/>
              </w:rPr>
              <w:t xml:space="preserve">, </w:t>
            </w:r>
            <w:r w:rsidRPr="00253F3B">
              <w:rPr>
                <w:sz w:val="22"/>
                <w:highlight w:val="yellow"/>
              </w:rPr>
              <w:t>duas vezes por semana</w:t>
            </w:r>
            <w:r w:rsidRPr="00253F3B">
              <w:rPr>
                <w:b/>
                <w:sz w:val="22"/>
                <w:highlight w:val="yellow"/>
              </w:rPr>
              <w:t>,</w:t>
            </w:r>
            <w:r w:rsidRPr="00253F3B">
              <w:rPr>
                <w:sz w:val="22"/>
                <w:highlight w:val="yellow"/>
              </w:rPr>
              <w:t xml:space="preserve"> em jornada de seis horas diárias,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5AF17989" w14:textId="61A6D049" w:rsidR="00B43D1A" w:rsidRPr="00BC1031" w:rsidRDefault="00B43D1A" w:rsidP="00B43D1A">
            <w:pPr>
              <w:widowControl w:val="0"/>
              <w:suppressAutoHyphens/>
              <w:spacing w:after="120" w:line="276" w:lineRule="auto"/>
              <w:rPr>
                <w:rFonts w:cs="Times New Roman"/>
                <w:szCs w:val="20"/>
              </w:rPr>
            </w:pPr>
            <w:r>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CD059FA" w14:textId="4DF644EC" w:rsidR="00B43D1A" w:rsidRPr="00BC1031" w:rsidRDefault="00B43D1A" w:rsidP="00B43D1A">
            <w:pPr>
              <w:widowControl w:val="0"/>
              <w:suppressAutoHyphens/>
              <w:spacing w:after="120" w:line="276" w:lineRule="auto"/>
              <w:jc w:val="center"/>
              <w:rPr>
                <w:rFonts w:cs="Times New Roman"/>
                <w:szCs w:val="20"/>
              </w:rPr>
            </w:pPr>
            <w:r w:rsidRPr="00BC1031">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6018CA86" w14:textId="6B8D82D1" w:rsidR="00B43D1A" w:rsidRPr="00BC1031" w:rsidRDefault="00B43D1A" w:rsidP="00B43D1A">
            <w:pPr>
              <w:widowControl w:val="0"/>
              <w:suppressAutoHyphens/>
              <w:spacing w:after="120" w:line="276" w:lineRule="auto"/>
              <w:jc w:val="center"/>
              <w:rPr>
                <w:rFonts w:cs="Times New Roman"/>
                <w:szCs w:val="20"/>
              </w:rPr>
            </w:pPr>
            <w:r w:rsidRPr="00241F59">
              <w:t>R$ 1.458,48</w:t>
            </w:r>
          </w:p>
        </w:tc>
      </w:tr>
      <w:tr w:rsidR="00B43D1A" w:rsidRPr="00D027D4" w14:paraId="79CA0196"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0E9C5A4" w14:textId="77777777" w:rsidR="00B43D1A" w:rsidRPr="00BC1031" w:rsidRDefault="00B43D1A" w:rsidP="00B43D1A">
            <w:pPr>
              <w:widowControl w:val="0"/>
              <w:suppressAutoHyphens/>
              <w:spacing w:after="120" w:line="276" w:lineRule="auto"/>
              <w:jc w:val="center"/>
              <w:rPr>
                <w:rFonts w:cs="Times New Roman"/>
                <w:szCs w:val="20"/>
              </w:rPr>
            </w:pPr>
            <w:r w:rsidRPr="00BC1031">
              <w:rPr>
                <w:rFonts w:cs="Times New Roman"/>
                <w:szCs w:val="20"/>
              </w:rPr>
              <w:t>2</w:t>
            </w:r>
          </w:p>
        </w:tc>
        <w:tc>
          <w:tcPr>
            <w:tcW w:w="4565" w:type="dxa"/>
            <w:tcBorders>
              <w:top w:val="single" w:sz="4" w:space="0" w:color="000000"/>
              <w:left w:val="single" w:sz="4" w:space="0" w:color="000000"/>
              <w:bottom w:val="single" w:sz="4" w:space="0" w:color="000000"/>
              <w:right w:val="single" w:sz="4" w:space="0" w:color="000000"/>
            </w:tcBorders>
            <w:vAlign w:val="center"/>
          </w:tcPr>
          <w:p w14:paraId="398FE01F" w14:textId="77777777" w:rsidR="00B43D1A" w:rsidRPr="00E60529" w:rsidRDefault="00B43D1A" w:rsidP="00B43D1A">
            <w:pPr>
              <w:tabs>
                <w:tab w:val="left" w:pos="4524"/>
              </w:tabs>
              <w:jc w:val="both"/>
              <w:rPr>
                <w:sz w:val="22"/>
              </w:rPr>
            </w:pPr>
            <w:r w:rsidRPr="00E60529">
              <w:rPr>
                <w:b/>
                <w:sz w:val="22"/>
              </w:rPr>
              <w:t xml:space="preserve">Seccional Bauru: </w:t>
            </w:r>
            <w:r w:rsidRPr="00E60529">
              <w:rPr>
                <w:sz w:val="22"/>
              </w:rPr>
              <w:t xml:space="preserve">Rua Luso Brasileira, 4-44 - Ed. </w:t>
            </w:r>
            <w:proofErr w:type="spellStart"/>
            <w:r w:rsidRPr="00E60529">
              <w:rPr>
                <w:sz w:val="22"/>
              </w:rPr>
              <w:t>Metropolitan</w:t>
            </w:r>
            <w:proofErr w:type="spellEnd"/>
            <w:r w:rsidRPr="00E60529">
              <w:rPr>
                <w:sz w:val="22"/>
              </w:rPr>
              <w:t xml:space="preserve"> Square, 4º Andar Salas 411/412 – Bauru – SP</w:t>
            </w:r>
          </w:p>
          <w:p w14:paraId="5F95D103"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411:</w:t>
            </w:r>
            <w:r w:rsidRPr="00E60529">
              <w:rPr>
                <w:sz w:val="22"/>
              </w:rPr>
              <w:t xml:space="preserve"> 34,7424m²</w:t>
            </w:r>
          </w:p>
          <w:p w14:paraId="1180526F"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412:</w:t>
            </w:r>
            <w:r w:rsidRPr="00E60529">
              <w:rPr>
                <w:sz w:val="22"/>
              </w:rPr>
              <w:t xml:space="preserve"> 34,7424m²</w:t>
            </w:r>
          </w:p>
          <w:p w14:paraId="02E726D9" w14:textId="77777777" w:rsidR="00B43D1A" w:rsidRDefault="00B43D1A" w:rsidP="00B43D1A">
            <w:pPr>
              <w:tabs>
                <w:tab w:val="left" w:pos="4524"/>
              </w:tabs>
              <w:jc w:val="both"/>
              <w:rPr>
                <w:b/>
                <w:sz w:val="22"/>
              </w:rPr>
            </w:pPr>
          </w:p>
          <w:p w14:paraId="33500D8E" w14:textId="545BF801" w:rsidR="00B43D1A" w:rsidRPr="00BC1031" w:rsidRDefault="00B43D1A" w:rsidP="00B43D1A">
            <w:pPr>
              <w:tabs>
                <w:tab w:val="left" w:pos="4524"/>
              </w:tabs>
              <w:jc w:val="both"/>
              <w:rPr>
                <w:sz w:val="22"/>
              </w:rPr>
            </w:pPr>
            <w:r w:rsidRPr="00E60529">
              <w:rPr>
                <w:b/>
                <w:sz w:val="22"/>
              </w:rPr>
              <w:t xml:space="preserve">TOTAL BAURU: 69,4848m²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124C66C" w14:textId="4B8321F7" w:rsidR="00B43D1A" w:rsidRPr="00BC1031"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1ADCDBCD" w14:textId="7BBEE893" w:rsidR="00B43D1A" w:rsidRPr="00BC1031" w:rsidRDefault="00B43D1A" w:rsidP="00B43D1A">
            <w:pPr>
              <w:widowControl w:val="0"/>
              <w:suppressAutoHyphens/>
              <w:spacing w:after="120" w:line="276" w:lineRule="auto"/>
              <w:jc w:val="center"/>
              <w:rPr>
                <w:rFonts w:cs="Times New Roman"/>
                <w:szCs w:val="20"/>
              </w:rPr>
            </w:pPr>
            <w:r>
              <w:rPr>
                <w:rFonts w:cs="Times New Roman"/>
                <w:szCs w:val="20"/>
              </w:rPr>
              <w:t>12</w:t>
            </w:r>
          </w:p>
        </w:tc>
        <w:tc>
          <w:tcPr>
            <w:tcW w:w="1383" w:type="dxa"/>
            <w:tcBorders>
              <w:top w:val="single" w:sz="4" w:space="0" w:color="000000"/>
              <w:left w:val="single" w:sz="4" w:space="0" w:color="000000"/>
              <w:bottom w:val="single" w:sz="4" w:space="0" w:color="000000"/>
              <w:right w:val="single" w:sz="4" w:space="0" w:color="000000"/>
            </w:tcBorders>
            <w:vAlign w:val="center"/>
          </w:tcPr>
          <w:p w14:paraId="25E914A7" w14:textId="76196EFE" w:rsidR="00B43D1A" w:rsidRPr="00BC1031" w:rsidRDefault="00B43D1A" w:rsidP="00B43D1A">
            <w:pPr>
              <w:widowControl w:val="0"/>
              <w:suppressAutoHyphens/>
              <w:spacing w:after="120" w:line="276" w:lineRule="auto"/>
              <w:jc w:val="center"/>
              <w:rPr>
                <w:rFonts w:cs="Times New Roman"/>
                <w:szCs w:val="20"/>
              </w:rPr>
            </w:pPr>
            <w:r w:rsidRPr="00241F59">
              <w:t>R$ 1.016,94</w:t>
            </w:r>
          </w:p>
        </w:tc>
      </w:tr>
      <w:tr w:rsidR="00B43D1A" w:rsidRPr="00D027D4" w14:paraId="51FE70F7"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55ABDD2A" w14:textId="77777777" w:rsidR="00B43D1A" w:rsidRPr="00BC1031" w:rsidRDefault="00B43D1A" w:rsidP="00B43D1A">
            <w:pPr>
              <w:widowControl w:val="0"/>
              <w:suppressAutoHyphens/>
              <w:spacing w:after="120" w:line="276" w:lineRule="auto"/>
              <w:jc w:val="center"/>
              <w:rPr>
                <w:rFonts w:cs="Times New Roman"/>
                <w:szCs w:val="20"/>
              </w:rPr>
            </w:pPr>
            <w:r w:rsidRPr="00BC1031">
              <w:rPr>
                <w:rFonts w:cs="Times New Roman"/>
                <w:szCs w:val="20"/>
              </w:rPr>
              <w:t>3</w:t>
            </w:r>
          </w:p>
        </w:tc>
        <w:tc>
          <w:tcPr>
            <w:tcW w:w="4565" w:type="dxa"/>
            <w:tcBorders>
              <w:top w:val="single" w:sz="4" w:space="0" w:color="000000"/>
              <w:left w:val="single" w:sz="4" w:space="0" w:color="000000"/>
              <w:bottom w:val="single" w:sz="4" w:space="0" w:color="000000"/>
              <w:right w:val="single" w:sz="4" w:space="0" w:color="000000"/>
            </w:tcBorders>
            <w:vAlign w:val="center"/>
          </w:tcPr>
          <w:p w14:paraId="521290C7" w14:textId="77777777" w:rsidR="00B43D1A" w:rsidRPr="00E60529" w:rsidRDefault="00B43D1A" w:rsidP="00B43D1A">
            <w:pPr>
              <w:tabs>
                <w:tab w:val="left" w:pos="4524"/>
              </w:tabs>
              <w:jc w:val="both"/>
              <w:rPr>
                <w:b/>
                <w:sz w:val="22"/>
              </w:rPr>
            </w:pPr>
            <w:r w:rsidRPr="00E60529">
              <w:rPr>
                <w:b/>
                <w:sz w:val="22"/>
              </w:rPr>
              <w:t xml:space="preserve">Seccional Ribeirão Preto: </w:t>
            </w:r>
            <w:r w:rsidRPr="00E60529">
              <w:rPr>
                <w:sz w:val="22"/>
              </w:rPr>
              <w:t>Av. Maurílio Biagi, 800 - 3º andar, conj. 311/312/313/314 – Ribeirão Preto - SP</w:t>
            </w:r>
          </w:p>
          <w:p w14:paraId="2D490A12"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311:</w:t>
            </w:r>
            <w:r w:rsidRPr="00E60529">
              <w:rPr>
                <w:sz w:val="22"/>
              </w:rPr>
              <w:t xml:space="preserve"> 44,94m²</w:t>
            </w:r>
          </w:p>
          <w:p w14:paraId="66141DF7"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312:</w:t>
            </w:r>
            <w:r w:rsidRPr="00E60529">
              <w:rPr>
                <w:sz w:val="22"/>
              </w:rPr>
              <w:t xml:space="preserve"> 43,68m²</w:t>
            </w:r>
          </w:p>
          <w:p w14:paraId="2CCE8D3C"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313:</w:t>
            </w:r>
            <w:r w:rsidRPr="00E60529">
              <w:rPr>
                <w:sz w:val="22"/>
              </w:rPr>
              <w:t xml:space="preserve"> 43,68m²</w:t>
            </w:r>
          </w:p>
          <w:p w14:paraId="0B0CFDFB" w14:textId="77777777" w:rsidR="00B43D1A" w:rsidRDefault="00B43D1A" w:rsidP="00B43D1A">
            <w:pPr>
              <w:tabs>
                <w:tab w:val="left" w:pos="4524"/>
              </w:tabs>
              <w:jc w:val="both"/>
              <w:rPr>
                <w:sz w:val="22"/>
              </w:rPr>
            </w:pPr>
            <w:r w:rsidRPr="00E60529">
              <w:rPr>
                <w:sz w:val="22"/>
              </w:rPr>
              <w:t xml:space="preserve">      </w:t>
            </w:r>
            <w:r w:rsidRPr="00E60529">
              <w:rPr>
                <w:b/>
                <w:sz w:val="22"/>
              </w:rPr>
              <w:t>Sala 314:</w:t>
            </w:r>
            <w:r w:rsidRPr="00E60529">
              <w:rPr>
                <w:sz w:val="22"/>
              </w:rPr>
              <w:t xml:space="preserve"> 46,54m²</w:t>
            </w:r>
          </w:p>
          <w:p w14:paraId="0C784F18" w14:textId="77777777" w:rsidR="00B43D1A" w:rsidRDefault="00B43D1A" w:rsidP="00B43D1A">
            <w:pPr>
              <w:tabs>
                <w:tab w:val="left" w:pos="4524"/>
              </w:tabs>
              <w:jc w:val="both"/>
              <w:rPr>
                <w:sz w:val="22"/>
              </w:rPr>
            </w:pPr>
          </w:p>
          <w:p w14:paraId="3D506FE5" w14:textId="0202352D" w:rsidR="00B43D1A" w:rsidRPr="008024F5" w:rsidRDefault="00B43D1A" w:rsidP="00B43D1A">
            <w:pPr>
              <w:tabs>
                <w:tab w:val="left" w:pos="4524"/>
              </w:tabs>
              <w:jc w:val="both"/>
              <w:rPr>
                <w:sz w:val="22"/>
              </w:rPr>
            </w:pPr>
            <w:r w:rsidRPr="00E60529">
              <w:rPr>
                <w:b/>
                <w:sz w:val="22"/>
              </w:rPr>
              <w:t xml:space="preserve">TOTAL RIBEIRÃO PRETO: 178,84m² </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w:t>
            </w:r>
            <w:r>
              <w:rPr>
                <w:sz w:val="22"/>
              </w:rPr>
              <w:t xml:space="preserve"> </w:t>
            </w:r>
            <w:r w:rsidRPr="00253F3B">
              <w:rPr>
                <w:sz w:val="22"/>
                <w:highlight w:val="yellow"/>
              </w:rPr>
              <w:t>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51E183A6" w14:textId="1AB36C79" w:rsidR="00B43D1A" w:rsidRPr="00BC1031"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38460E1" w14:textId="65ED3D3F"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18856EF5" w14:textId="22563236" w:rsidR="00B43D1A" w:rsidRPr="00BC1031" w:rsidRDefault="00B43D1A" w:rsidP="00B43D1A">
            <w:pPr>
              <w:widowControl w:val="0"/>
              <w:suppressAutoHyphens/>
              <w:spacing w:after="120" w:line="276" w:lineRule="auto"/>
              <w:jc w:val="center"/>
              <w:rPr>
                <w:rFonts w:cs="Times New Roman"/>
                <w:szCs w:val="20"/>
              </w:rPr>
            </w:pPr>
            <w:r w:rsidRPr="00241F59">
              <w:t>R$ 1.025,15</w:t>
            </w:r>
          </w:p>
        </w:tc>
      </w:tr>
      <w:tr w:rsidR="00B43D1A" w:rsidRPr="00D84BF2" w14:paraId="45CA8663"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294083E8" w14:textId="1D649B99" w:rsidR="00B43D1A" w:rsidRPr="00BC1031" w:rsidRDefault="00B43D1A" w:rsidP="00B43D1A">
            <w:pPr>
              <w:widowControl w:val="0"/>
              <w:suppressAutoHyphens/>
              <w:spacing w:after="120" w:line="276" w:lineRule="auto"/>
              <w:jc w:val="center"/>
              <w:rPr>
                <w:rFonts w:cs="Times New Roman"/>
                <w:szCs w:val="20"/>
              </w:rPr>
            </w:pPr>
            <w:r>
              <w:rPr>
                <w:rFonts w:cs="Times New Roman"/>
                <w:szCs w:val="20"/>
              </w:rPr>
              <w:lastRenderedPageBreak/>
              <w:t>4</w:t>
            </w:r>
          </w:p>
        </w:tc>
        <w:tc>
          <w:tcPr>
            <w:tcW w:w="4565" w:type="dxa"/>
            <w:tcBorders>
              <w:top w:val="single" w:sz="4" w:space="0" w:color="000000"/>
              <w:left w:val="single" w:sz="4" w:space="0" w:color="000000"/>
              <w:bottom w:val="single" w:sz="4" w:space="0" w:color="000000"/>
              <w:right w:val="single" w:sz="4" w:space="0" w:color="000000"/>
            </w:tcBorders>
            <w:vAlign w:val="center"/>
          </w:tcPr>
          <w:p w14:paraId="47B03660" w14:textId="77777777" w:rsidR="00B43D1A" w:rsidRPr="00E60529" w:rsidRDefault="00B43D1A" w:rsidP="00B43D1A">
            <w:pPr>
              <w:tabs>
                <w:tab w:val="left" w:pos="4524"/>
              </w:tabs>
              <w:jc w:val="both"/>
              <w:rPr>
                <w:b/>
                <w:sz w:val="22"/>
              </w:rPr>
            </w:pPr>
            <w:r w:rsidRPr="00E60529">
              <w:rPr>
                <w:b/>
                <w:sz w:val="22"/>
              </w:rPr>
              <w:t xml:space="preserve">Seccional São José dos Campos: </w:t>
            </w:r>
            <w:r w:rsidRPr="00E60529">
              <w:rPr>
                <w:sz w:val="22"/>
              </w:rPr>
              <w:t>Rua Euclides Miragaia, 700 - 7° andar, salas 71/72/74 – São José dos Campos - SP</w:t>
            </w:r>
          </w:p>
          <w:p w14:paraId="4E22E355" w14:textId="77777777" w:rsidR="00B43D1A" w:rsidRPr="00E60529" w:rsidRDefault="00B43D1A" w:rsidP="00B43D1A">
            <w:pPr>
              <w:tabs>
                <w:tab w:val="left" w:pos="4524"/>
              </w:tabs>
              <w:jc w:val="both"/>
              <w:rPr>
                <w:sz w:val="22"/>
              </w:rPr>
            </w:pPr>
            <w:r w:rsidRPr="00E60529">
              <w:rPr>
                <w:b/>
                <w:sz w:val="22"/>
              </w:rPr>
              <w:t xml:space="preserve">      Sala 71:</w:t>
            </w:r>
            <w:r w:rsidRPr="00E60529">
              <w:rPr>
                <w:sz w:val="22"/>
              </w:rPr>
              <w:t xml:space="preserve"> 43,838 m²</w:t>
            </w:r>
          </w:p>
          <w:p w14:paraId="2B780148"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72:</w:t>
            </w:r>
            <w:r w:rsidRPr="00E60529">
              <w:rPr>
                <w:sz w:val="22"/>
              </w:rPr>
              <w:t xml:space="preserve"> 83,124 m²</w:t>
            </w:r>
          </w:p>
          <w:p w14:paraId="35D5F2FC"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74:</w:t>
            </w:r>
            <w:r w:rsidRPr="00E60529">
              <w:rPr>
                <w:sz w:val="22"/>
              </w:rPr>
              <w:t xml:space="preserve"> 38,567 m²</w:t>
            </w:r>
          </w:p>
          <w:p w14:paraId="6BD7807D" w14:textId="77777777" w:rsidR="00B43D1A" w:rsidRDefault="00B43D1A" w:rsidP="00B43D1A">
            <w:pPr>
              <w:tabs>
                <w:tab w:val="left" w:pos="4524"/>
              </w:tabs>
              <w:jc w:val="both"/>
              <w:rPr>
                <w:b/>
                <w:sz w:val="22"/>
              </w:rPr>
            </w:pPr>
          </w:p>
          <w:p w14:paraId="2B111C65" w14:textId="674617C0" w:rsidR="00B43D1A" w:rsidRPr="00BC1031" w:rsidRDefault="00B43D1A" w:rsidP="00B43D1A">
            <w:pPr>
              <w:tabs>
                <w:tab w:val="left" w:pos="4524"/>
              </w:tabs>
              <w:jc w:val="both"/>
              <w:rPr>
                <w:sz w:val="22"/>
              </w:rPr>
            </w:pPr>
            <w:r w:rsidRPr="00E60529">
              <w:rPr>
                <w:b/>
                <w:sz w:val="22"/>
              </w:rPr>
              <w:t xml:space="preserve">TOTAL SÃO JOSÉ DOS CAMPOS: </w:t>
            </w:r>
            <w:bdo w:val="ltr">
              <w:r w:rsidRPr="00E60529">
                <w:rPr>
                  <w:b/>
                  <w:sz w:val="22"/>
                </w:rPr>
                <w:t>165,529</w:t>
              </w:r>
              <w:r w:rsidRPr="00E60529">
                <w:rPr>
                  <w:b/>
                  <w:sz w:val="22"/>
                </w:rPr>
                <w:t>‬m²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sidRPr="00253F3B">
                <w:rPr>
                  <w:highlight w:val="yellow"/>
                </w:rPr>
                <w:t>‬</w:t>
              </w:r>
              <w:r w:rsidRPr="00253F3B">
                <w:rPr>
                  <w:highlight w:val="yellow"/>
                </w:rPr>
                <w:t>‬</w:t>
              </w:r>
              <w:r w:rsidRPr="00253F3B">
                <w:rPr>
                  <w:highlight w:val="yellow"/>
                </w:rPr>
                <w:t>‬</w:t>
              </w:r>
              <w:r>
                <w:t>‬</w:t>
              </w:r>
              <w:r>
                <w:t>‬</w:t>
              </w:r>
              <w:r>
                <w:t>‬</w:t>
              </w:r>
              <w:r>
                <w:t>‬</w:t>
              </w:r>
              <w:r w:rsidR="00A94987">
                <w:t>‬</w:t>
              </w:r>
            </w:bdo>
          </w:p>
        </w:tc>
        <w:tc>
          <w:tcPr>
            <w:tcW w:w="992" w:type="dxa"/>
            <w:tcBorders>
              <w:top w:val="single" w:sz="4" w:space="0" w:color="000000"/>
              <w:left w:val="single" w:sz="4" w:space="0" w:color="000000"/>
              <w:bottom w:val="single" w:sz="4" w:space="0" w:color="000000"/>
              <w:right w:val="single" w:sz="4" w:space="0" w:color="000000"/>
            </w:tcBorders>
            <w:vAlign w:val="center"/>
          </w:tcPr>
          <w:p w14:paraId="4A7B229C" w14:textId="0D08CFCA" w:rsidR="00B43D1A" w:rsidRPr="00BC1031"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0EBA54B" w14:textId="59537ED0"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1B311A4C" w14:textId="7111EBF6" w:rsidR="00B43D1A" w:rsidRPr="00BC1031" w:rsidRDefault="00B43D1A" w:rsidP="00B43D1A">
            <w:pPr>
              <w:widowControl w:val="0"/>
              <w:suppressAutoHyphens/>
              <w:spacing w:after="120" w:line="276" w:lineRule="auto"/>
              <w:jc w:val="center"/>
              <w:rPr>
                <w:rFonts w:cs="Times New Roman"/>
                <w:szCs w:val="20"/>
              </w:rPr>
            </w:pPr>
            <w:r w:rsidRPr="00241F59">
              <w:t>R$ 1.019,81</w:t>
            </w:r>
          </w:p>
        </w:tc>
      </w:tr>
      <w:tr w:rsidR="00B43D1A" w:rsidRPr="00D84BF2" w14:paraId="34FA8959"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B486087" w14:textId="0A73DB2D" w:rsidR="00B43D1A" w:rsidRDefault="00B43D1A" w:rsidP="00B43D1A">
            <w:pPr>
              <w:widowControl w:val="0"/>
              <w:suppressAutoHyphens/>
              <w:spacing w:after="120" w:line="276" w:lineRule="auto"/>
              <w:jc w:val="center"/>
              <w:rPr>
                <w:rFonts w:cs="Times New Roman"/>
                <w:szCs w:val="20"/>
              </w:rPr>
            </w:pPr>
            <w:r>
              <w:rPr>
                <w:rFonts w:cs="Times New Roman"/>
                <w:szCs w:val="20"/>
              </w:rPr>
              <w:t>5</w:t>
            </w:r>
          </w:p>
        </w:tc>
        <w:tc>
          <w:tcPr>
            <w:tcW w:w="4565" w:type="dxa"/>
            <w:tcBorders>
              <w:top w:val="single" w:sz="4" w:space="0" w:color="000000"/>
              <w:left w:val="single" w:sz="4" w:space="0" w:color="000000"/>
              <w:bottom w:val="single" w:sz="4" w:space="0" w:color="000000"/>
              <w:right w:val="single" w:sz="4" w:space="0" w:color="000000"/>
            </w:tcBorders>
            <w:vAlign w:val="center"/>
          </w:tcPr>
          <w:p w14:paraId="60106E13" w14:textId="77777777" w:rsidR="00B43D1A" w:rsidRPr="00E60529" w:rsidRDefault="00B43D1A" w:rsidP="00B43D1A">
            <w:pPr>
              <w:tabs>
                <w:tab w:val="left" w:pos="4524"/>
              </w:tabs>
              <w:jc w:val="both"/>
              <w:rPr>
                <w:sz w:val="22"/>
              </w:rPr>
            </w:pPr>
            <w:r w:rsidRPr="00E60529">
              <w:rPr>
                <w:b/>
                <w:sz w:val="22"/>
              </w:rPr>
              <w:t xml:space="preserve">Seccional São José do Rio Preto: </w:t>
            </w:r>
            <w:r w:rsidRPr="00E60529">
              <w:rPr>
                <w:sz w:val="22"/>
              </w:rPr>
              <w:t>Rua General Glicério, 3173 - 4° andar – São José do Rio Preto – SP</w:t>
            </w:r>
          </w:p>
          <w:p w14:paraId="715BADD5"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41:</w:t>
            </w:r>
            <w:r w:rsidRPr="00E60529">
              <w:rPr>
                <w:sz w:val="22"/>
              </w:rPr>
              <w:t xml:space="preserve"> 109,20 m²</w:t>
            </w:r>
          </w:p>
          <w:p w14:paraId="6528C9E6" w14:textId="77777777" w:rsidR="00B43D1A" w:rsidRDefault="00B43D1A" w:rsidP="00B43D1A">
            <w:pPr>
              <w:tabs>
                <w:tab w:val="left" w:pos="4524"/>
              </w:tabs>
              <w:jc w:val="both"/>
              <w:rPr>
                <w:b/>
                <w:sz w:val="22"/>
              </w:rPr>
            </w:pPr>
          </w:p>
          <w:p w14:paraId="72ABD137" w14:textId="070A1558" w:rsidR="00B43D1A" w:rsidRPr="00BC1031" w:rsidRDefault="00B43D1A" w:rsidP="00B43D1A">
            <w:pPr>
              <w:tabs>
                <w:tab w:val="left" w:pos="4524"/>
              </w:tabs>
              <w:jc w:val="both"/>
              <w:rPr>
                <w:sz w:val="22"/>
              </w:rPr>
            </w:pPr>
            <w:r w:rsidRPr="00E60529">
              <w:rPr>
                <w:b/>
                <w:sz w:val="22"/>
              </w:rPr>
              <w:t>TOTAL SÃO JOSÉ DO RIO PRETO: 109,20m²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44861155" w14:textId="0B59C5F0"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6653C883" w14:textId="7334E519"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3740333D" w14:textId="38F4E658" w:rsidR="00B43D1A" w:rsidRPr="00BC1031" w:rsidRDefault="00B43D1A" w:rsidP="00B43D1A">
            <w:pPr>
              <w:widowControl w:val="0"/>
              <w:suppressAutoHyphens/>
              <w:spacing w:after="120" w:line="276" w:lineRule="auto"/>
              <w:jc w:val="center"/>
              <w:rPr>
                <w:rFonts w:cs="Times New Roman"/>
                <w:szCs w:val="20"/>
              </w:rPr>
            </w:pPr>
            <w:r w:rsidRPr="00241F59">
              <w:t>R$ 1.015,99</w:t>
            </w:r>
          </w:p>
        </w:tc>
      </w:tr>
      <w:tr w:rsidR="00B43D1A" w:rsidRPr="00D84BF2" w14:paraId="7C5C6E55"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4E7262E" w14:textId="0101C046" w:rsidR="00B43D1A" w:rsidRDefault="00B43D1A" w:rsidP="00B43D1A">
            <w:pPr>
              <w:widowControl w:val="0"/>
              <w:suppressAutoHyphens/>
              <w:spacing w:after="120" w:line="276" w:lineRule="auto"/>
              <w:jc w:val="center"/>
              <w:rPr>
                <w:rFonts w:cs="Times New Roman"/>
                <w:szCs w:val="20"/>
              </w:rPr>
            </w:pPr>
            <w:r>
              <w:rPr>
                <w:rFonts w:cs="Times New Roman"/>
                <w:szCs w:val="20"/>
              </w:rPr>
              <w:t>6</w:t>
            </w:r>
          </w:p>
        </w:tc>
        <w:tc>
          <w:tcPr>
            <w:tcW w:w="4565" w:type="dxa"/>
            <w:tcBorders>
              <w:top w:val="single" w:sz="4" w:space="0" w:color="000000"/>
              <w:left w:val="single" w:sz="4" w:space="0" w:color="000000"/>
              <w:bottom w:val="single" w:sz="4" w:space="0" w:color="000000"/>
              <w:right w:val="single" w:sz="4" w:space="0" w:color="000000"/>
            </w:tcBorders>
            <w:vAlign w:val="center"/>
          </w:tcPr>
          <w:p w14:paraId="4BB0C248" w14:textId="77777777" w:rsidR="00B43D1A" w:rsidRPr="00E60529" w:rsidRDefault="00B43D1A" w:rsidP="00B43D1A">
            <w:pPr>
              <w:tabs>
                <w:tab w:val="left" w:pos="4524"/>
              </w:tabs>
              <w:jc w:val="both"/>
              <w:rPr>
                <w:sz w:val="22"/>
              </w:rPr>
            </w:pPr>
            <w:r w:rsidRPr="00E60529">
              <w:rPr>
                <w:b/>
                <w:sz w:val="22"/>
              </w:rPr>
              <w:t xml:space="preserve">Seccional Presidente Prudente: </w:t>
            </w:r>
            <w:r w:rsidRPr="00E60529">
              <w:rPr>
                <w:sz w:val="22"/>
              </w:rPr>
              <w:t>Rua Siqueira Campos, 699 - 7º Andar, Sala 77 – Presidente Prudente – São Paulo</w:t>
            </w:r>
          </w:p>
          <w:p w14:paraId="571A1D18"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77:</w:t>
            </w:r>
            <w:r w:rsidRPr="00E60529">
              <w:rPr>
                <w:sz w:val="22"/>
              </w:rPr>
              <w:t xml:space="preserve"> 63,17m²</w:t>
            </w:r>
          </w:p>
          <w:p w14:paraId="1FDB12DD" w14:textId="77777777" w:rsidR="00B43D1A" w:rsidRDefault="00B43D1A" w:rsidP="00B43D1A">
            <w:pPr>
              <w:tabs>
                <w:tab w:val="left" w:pos="4524"/>
              </w:tabs>
              <w:jc w:val="both"/>
              <w:rPr>
                <w:sz w:val="22"/>
              </w:rPr>
            </w:pPr>
            <w:r w:rsidRPr="00E60529">
              <w:rPr>
                <w:sz w:val="22"/>
              </w:rPr>
              <w:t xml:space="preserve">      </w:t>
            </w:r>
            <w:r w:rsidRPr="00E60529">
              <w:rPr>
                <w:b/>
                <w:sz w:val="22"/>
              </w:rPr>
              <w:t>Sala 78:</w:t>
            </w:r>
            <w:r w:rsidRPr="00E60529">
              <w:rPr>
                <w:sz w:val="22"/>
              </w:rPr>
              <w:t xml:space="preserve"> 56,41m²</w:t>
            </w:r>
          </w:p>
          <w:p w14:paraId="326F6667" w14:textId="77777777" w:rsidR="00B43D1A" w:rsidRDefault="00B43D1A" w:rsidP="00B43D1A">
            <w:pPr>
              <w:tabs>
                <w:tab w:val="left" w:pos="4524"/>
              </w:tabs>
              <w:jc w:val="both"/>
              <w:rPr>
                <w:sz w:val="22"/>
              </w:rPr>
            </w:pPr>
          </w:p>
          <w:p w14:paraId="32B077F2" w14:textId="76B84725" w:rsidR="00B43D1A" w:rsidRPr="00E60529" w:rsidRDefault="00B43D1A" w:rsidP="00B43D1A">
            <w:pPr>
              <w:tabs>
                <w:tab w:val="left" w:pos="4524"/>
              </w:tabs>
              <w:jc w:val="both"/>
              <w:rPr>
                <w:b/>
                <w:sz w:val="22"/>
              </w:rPr>
            </w:pPr>
            <w:r w:rsidRPr="00E60529">
              <w:rPr>
                <w:b/>
                <w:sz w:val="22"/>
              </w:rPr>
              <w:t>TOTAL PRESIDENTE PRUDENTE: 119,58m²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p>
        </w:tc>
        <w:tc>
          <w:tcPr>
            <w:tcW w:w="992" w:type="dxa"/>
            <w:tcBorders>
              <w:top w:val="single" w:sz="4" w:space="0" w:color="000000"/>
              <w:left w:val="single" w:sz="4" w:space="0" w:color="000000"/>
              <w:bottom w:val="single" w:sz="4" w:space="0" w:color="000000"/>
              <w:right w:val="single" w:sz="4" w:space="0" w:color="000000"/>
            </w:tcBorders>
            <w:vAlign w:val="center"/>
          </w:tcPr>
          <w:p w14:paraId="36F65276" w14:textId="6121ED3D"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22C640A7" w14:textId="4F45F3BB"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2AAAFA98" w14:textId="6D2DFE7C" w:rsidR="00B43D1A" w:rsidRPr="00BC1031" w:rsidRDefault="00B43D1A" w:rsidP="00B43D1A">
            <w:pPr>
              <w:widowControl w:val="0"/>
              <w:suppressAutoHyphens/>
              <w:spacing w:after="120" w:line="276" w:lineRule="auto"/>
              <w:jc w:val="center"/>
              <w:rPr>
                <w:rFonts w:cs="Times New Roman"/>
                <w:szCs w:val="20"/>
              </w:rPr>
            </w:pPr>
            <w:r w:rsidRPr="00241F59">
              <w:t>R$ 1.017,42</w:t>
            </w:r>
          </w:p>
        </w:tc>
      </w:tr>
      <w:tr w:rsidR="00B43D1A" w:rsidRPr="00D84BF2" w14:paraId="7D22E275"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7CC377A1" w14:textId="3E56A421" w:rsidR="00B43D1A" w:rsidRDefault="00B43D1A" w:rsidP="00B43D1A">
            <w:pPr>
              <w:widowControl w:val="0"/>
              <w:suppressAutoHyphens/>
              <w:spacing w:after="120" w:line="276" w:lineRule="auto"/>
              <w:jc w:val="center"/>
              <w:rPr>
                <w:rFonts w:cs="Times New Roman"/>
                <w:szCs w:val="20"/>
              </w:rPr>
            </w:pPr>
            <w:r>
              <w:rPr>
                <w:rFonts w:cs="Times New Roman"/>
                <w:szCs w:val="20"/>
              </w:rPr>
              <w:t>7</w:t>
            </w:r>
          </w:p>
        </w:tc>
        <w:tc>
          <w:tcPr>
            <w:tcW w:w="4565" w:type="dxa"/>
            <w:tcBorders>
              <w:top w:val="single" w:sz="4" w:space="0" w:color="000000"/>
              <w:left w:val="single" w:sz="4" w:space="0" w:color="000000"/>
              <w:bottom w:val="single" w:sz="4" w:space="0" w:color="000000"/>
              <w:right w:val="single" w:sz="4" w:space="0" w:color="000000"/>
            </w:tcBorders>
            <w:vAlign w:val="center"/>
          </w:tcPr>
          <w:p w14:paraId="1314B71B" w14:textId="77777777" w:rsidR="00B43D1A" w:rsidRPr="00E60529" w:rsidRDefault="00B43D1A" w:rsidP="00B43D1A">
            <w:pPr>
              <w:tabs>
                <w:tab w:val="left" w:pos="4524"/>
              </w:tabs>
              <w:jc w:val="both"/>
              <w:rPr>
                <w:sz w:val="22"/>
              </w:rPr>
            </w:pPr>
            <w:r w:rsidRPr="00E60529">
              <w:rPr>
                <w:b/>
                <w:sz w:val="22"/>
              </w:rPr>
              <w:t>Seccional Araraquara</w:t>
            </w:r>
            <w:r w:rsidRPr="00E60529">
              <w:rPr>
                <w:sz w:val="22"/>
              </w:rPr>
              <w:t>: Rua Padre Duarte, 151 - 16° andar, Sala 161/162 – Araraquara – SP</w:t>
            </w:r>
          </w:p>
          <w:p w14:paraId="1CC13844"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161:</w:t>
            </w:r>
            <w:r w:rsidRPr="00E60529">
              <w:rPr>
                <w:sz w:val="22"/>
              </w:rPr>
              <w:t xml:space="preserve"> 55,91 m²</w:t>
            </w:r>
          </w:p>
          <w:p w14:paraId="3B9837AF"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162</w:t>
            </w:r>
            <w:r w:rsidRPr="00E60529">
              <w:rPr>
                <w:sz w:val="22"/>
              </w:rPr>
              <w:t>: 55,67 m²</w:t>
            </w:r>
          </w:p>
          <w:p w14:paraId="599D0A24" w14:textId="77777777" w:rsidR="00B43D1A" w:rsidRDefault="00B43D1A" w:rsidP="00B43D1A">
            <w:pPr>
              <w:tabs>
                <w:tab w:val="left" w:pos="4524"/>
              </w:tabs>
              <w:jc w:val="both"/>
              <w:rPr>
                <w:b/>
                <w:sz w:val="22"/>
              </w:rPr>
            </w:pPr>
          </w:p>
          <w:p w14:paraId="71D15CBD" w14:textId="28E1765C" w:rsidR="00B43D1A" w:rsidRPr="00BC1031" w:rsidRDefault="00B43D1A" w:rsidP="00B43D1A">
            <w:pPr>
              <w:tabs>
                <w:tab w:val="left" w:pos="4524"/>
              </w:tabs>
              <w:jc w:val="both"/>
              <w:rPr>
                <w:sz w:val="22"/>
              </w:rPr>
            </w:pPr>
            <w:r w:rsidRPr="00E60529">
              <w:rPr>
                <w:b/>
                <w:sz w:val="22"/>
              </w:rPr>
              <w:t>TOTAL ARARAQUARA: 111,58m²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7DFA53E" w14:textId="58882A9A"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29D2E243" w14:textId="49A42C51"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1A3EFAA9" w14:textId="5597D4B0" w:rsidR="00B43D1A" w:rsidRPr="00BC1031" w:rsidRDefault="00B43D1A" w:rsidP="00B43D1A">
            <w:pPr>
              <w:widowControl w:val="0"/>
              <w:suppressAutoHyphens/>
              <w:spacing w:after="120" w:line="276" w:lineRule="auto"/>
              <w:jc w:val="center"/>
              <w:rPr>
                <w:rFonts w:cs="Times New Roman"/>
                <w:szCs w:val="20"/>
              </w:rPr>
            </w:pPr>
            <w:r w:rsidRPr="00241F59">
              <w:t>R$ 1.015,99</w:t>
            </w:r>
          </w:p>
        </w:tc>
      </w:tr>
      <w:tr w:rsidR="00B43D1A" w:rsidRPr="00D84BF2" w14:paraId="5A9080DB"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719A16E" w14:textId="74AC2F11" w:rsidR="00B43D1A" w:rsidRDefault="00B43D1A" w:rsidP="00B43D1A">
            <w:pPr>
              <w:widowControl w:val="0"/>
              <w:suppressAutoHyphens/>
              <w:spacing w:after="120" w:line="276" w:lineRule="auto"/>
              <w:jc w:val="center"/>
              <w:rPr>
                <w:rFonts w:cs="Times New Roman"/>
                <w:szCs w:val="20"/>
              </w:rPr>
            </w:pPr>
            <w:r>
              <w:rPr>
                <w:rFonts w:cs="Times New Roman"/>
                <w:szCs w:val="20"/>
              </w:rPr>
              <w:t>8</w:t>
            </w:r>
          </w:p>
        </w:tc>
        <w:tc>
          <w:tcPr>
            <w:tcW w:w="4565" w:type="dxa"/>
            <w:tcBorders>
              <w:top w:val="single" w:sz="4" w:space="0" w:color="000000"/>
              <w:left w:val="single" w:sz="4" w:space="0" w:color="000000"/>
              <w:bottom w:val="single" w:sz="4" w:space="0" w:color="000000"/>
              <w:right w:val="single" w:sz="4" w:space="0" w:color="000000"/>
            </w:tcBorders>
            <w:vAlign w:val="center"/>
          </w:tcPr>
          <w:p w14:paraId="27F7E5B3" w14:textId="77777777" w:rsidR="00B43D1A" w:rsidRPr="00E60529" w:rsidRDefault="00B43D1A" w:rsidP="00B43D1A">
            <w:pPr>
              <w:tabs>
                <w:tab w:val="left" w:pos="4524"/>
              </w:tabs>
              <w:jc w:val="both"/>
              <w:rPr>
                <w:b/>
                <w:sz w:val="22"/>
              </w:rPr>
            </w:pPr>
            <w:r w:rsidRPr="00E60529">
              <w:rPr>
                <w:b/>
                <w:sz w:val="22"/>
              </w:rPr>
              <w:t xml:space="preserve">Seccional Sorocaba: </w:t>
            </w:r>
            <w:r w:rsidRPr="00E60529">
              <w:rPr>
                <w:sz w:val="22"/>
              </w:rPr>
              <w:t>Rua Jose Maria Barbosa, 31 - salas 51,52,53,54 e 55 – Sorocaba - SP</w:t>
            </w:r>
          </w:p>
          <w:p w14:paraId="6C33D8C5"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51:</w:t>
            </w:r>
            <w:r w:rsidRPr="00E60529">
              <w:rPr>
                <w:sz w:val="22"/>
              </w:rPr>
              <w:t xml:space="preserve"> 38,19 m²</w:t>
            </w:r>
          </w:p>
          <w:p w14:paraId="1C0FE81E"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52:</w:t>
            </w:r>
            <w:r w:rsidRPr="00E60529">
              <w:rPr>
                <w:sz w:val="22"/>
              </w:rPr>
              <w:t xml:space="preserve"> 38,13 m²</w:t>
            </w:r>
          </w:p>
          <w:p w14:paraId="294885C4"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53</w:t>
            </w:r>
            <w:r w:rsidRPr="00E60529">
              <w:rPr>
                <w:sz w:val="22"/>
              </w:rPr>
              <w:t>: 39,97 m²</w:t>
            </w:r>
          </w:p>
          <w:p w14:paraId="5E4072E3"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54:</w:t>
            </w:r>
            <w:r w:rsidRPr="00E60529">
              <w:rPr>
                <w:sz w:val="22"/>
              </w:rPr>
              <w:t xml:space="preserve"> 39,01 m²</w:t>
            </w:r>
          </w:p>
          <w:p w14:paraId="16A23E4C" w14:textId="6C867366" w:rsidR="00B43D1A" w:rsidRDefault="00B43D1A" w:rsidP="00B43D1A">
            <w:pPr>
              <w:tabs>
                <w:tab w:val="left" w:pos="4524"/>
              </w:tabs>
              <w:jc w:val="both"/>
              <w:rPr>
                <w:sz w:val="22"/>
              </w:rPr>
            </w:pPr>
            <w:r w:rsidRPr="00E60529">
              <w:rPr>
                <w:sz w:val="22"/>
              </w:rPr>
              <w:t xml:space="preserve">      </w:t>
            </w:r>
            <w:r w:rsidRPr="00E60529">
              <w:rPr>
                <w:b/>
                <w:sz w:val="22"/>
              </w:rPr>
              <w:t>Sala 55:</w:t>
            </w:r>
            <w:r w:rsidRPr="00E60529">
              <w:rPr>
                <w:sz w:val="22"/>
              </w:rPr>
              <w:t xml:space="preserve"> 39,01 m²</w:t>
            </w:r>
          </w:p>
          <w:p w14:paraId="1D52C5C4" w14:textId="7D05F0EF" w:rsidR="00B43D1A" w:rsidRPr="00BC1031" w:rsidRDefault="00B43D1A" w:rsidP="00B43D1A">
            <w:pPr>
              <w:tabs>
                <w:tab w:val="left" w:pos="4524"/>
              </w:tabs>
              <w:jc w:val="both"/>
              <w:rPr>
                <w:sz w:val="22"/>
              </w:rPr>
            </w:pPr>
            <w:r w:rsidRPr="00E60529">
              <w:rPr>
                <w:b/>
                <w:sz w:val="22"/>
              </w:rPr>
              <w:t>TOTAL SOROCABA: 194,31m²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w:t>
            </w:r>
            <w:r>
              <w:rPr>
                <w:sz w:val="22"/>
              </w:rPr>
              <w:t xml:space="preserve"> </w:t>
            </w:r>
            <w:r w:rsidRPr="00253F3B">
              <w:rPr>
                <w:sz w:val="22"/>
                <w:highlight w:val="yellow"/>
              </w:rPr>
              <w:t>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B79AAA7" w14:textId="2DE37196"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55946FDB" w14:textId="3A450208"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3A93FE53" w14:textId="445758EB" w:rsidR="00B43D1A" w:rsidRPr="00BC1031" w:rsidRDefault="00B43D1A" w:rsidP="00B43D1A">
            <w:pPr>
              <w:widowControl w:val="0"/>
              <w:suppressAutoHyphens/>
              <w:spacing w:after="120" w:line="276" w:lineRule="auto"/>
              <w:jc w:val="center"/>
              <w:rPr>
                <w:rFonts w:cs="Times New Roman"/>
                <w:szCs w:val="20"/>
              </w:rPr>
            </w:pPr>
            <w:r w:rsidRPr="00241F59">
              <w:t>R$ 1.033,17</w:t>
            </w:r>
          </w:p>
        </w:tc>
      </w:tr>
      <w:tr w:rsidR="00B43D1A" w:rsidRPr="00D84BF2" w14:paraId="259253F1"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7037526" w14:textId="79AB0E34" w:rsidR="00B43D1A" w:rsidRDefault="00B43D1A" w:rsidP="00B43D1A">
            <w:pPr>
              <w:widowControl w:val="0"/>
              <w:suppressAutoHyphens/>
              <w:spacing w:after="120" w:line="276" w:lineRule="auto"/>
              <w:jc w:val="center"/>
              <w:rPr>
                <w:rFonts w:cs="Times New Roman"/>
                <w:szCs w:val="20"/>
              </w:rPr>
            </w:pPr>
            <w:r>
              <w:rPr>
                <w:rFonts w:cs="Times New Roman"/>
                <w:szCs w:val="20"/>
              </w:rPr>
              <w:lastRenderedPageBreak/>
              <w:t>9</w:t>
            </w:r>
          </w:p>
        </w:tc>
        <w:tc>
          <w:tcPr>
            <w:tcW w:w="4565" w:type="dxa"/>
            <w:tcBorders>
              <w:top w:val="single" w:sz="4" w:space="0" w:color="000000"/>
              <w:left w:val="single" w:sz="4" w:space="0" w:color="000000"/>
              <w:bottom w:val="single" w:sz="4" w:space="0" w:color="000000"/>
              <w:right w:val="single" w:sz="4" w:space="0" w:color="000000"/>
            </w:tcBorders>
            <w:vAlign w:val="center"/>
          </w:tcPr>
          <w:p w14:paraId="43EDCD63" w14:textId="77777777" w:rsidR="00B43D1A" w:rsidRPr="00E60529" w:rsidRDefault="00B43D1A" w:rsidP="00B43D1A">
            <w:pPr>
              <w:tabs>
                <w:tab w:val="left" w:pos="4524"/>
              </w:tabs>
              <w:jc w:val="both"/>
              <w:rPr>
                <w:sz w:val="22"/>
              </w:rPr>
            </w:pPr>
            <w:r w:rsidRPr="00E60529">
              <w:rPr>
                <w:b/>
                <w:sz w:val="22"/>
              </w:rPr>
              <w:t>Seccional Santos: Rua Amador Bueno, 333 – sala 1301 – Santos - SP</w:t>
            </w:r>
          </w:p>
          <w:p w14:paraId="14ED2609"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1301:</w:t>
            </w:r>
            <w:r w:rsidRPr="00E60529">
              <w:rPr>
                <w:sz w:val="22"/>
              </w:rPr>
              <w:t xml:space="preserve"> 94,00 m²</w:t>
            </w:r>
          </w:p>
          <w:p w14:paraId="68D8DD4A"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1303:</w:t>
            </w:r>
            <w:r w:rsidRPr="00E60529">
              <w:rPr>
                <w:sz w:val="22"/>
              </w:rPr>
              <w:t xml:space="preserve"> 150,51 m²</w:t>
            </w:r>
          </w:p>
          <w:p w14:paraId="62AE5EA9" w14:textId="77777777" w:rsidR="00B43D1A" w:rsidRDefault="00B43D1A" w:rsidP="00B43D1A">
            <w:pPr>
              <w:tabs>
                <w:tab w:val="left" w:pos="4524"/>
              </w:tabs>
              <w:jc w:val="both"/>
              <w:rPr>
                <w:b/>
                <w:sz w:val="22"/>
              </w:rPr>
            </w:pPr>
            <w:r>
              <w:rPr>
                <w:b/>
                <w:sz w:val="22"/>
              </w:rPr>
              <w:t xml:space="preserve">      </w:t>
            </w:r>
          </w:p>
          <w:p w14:paraId="4AB1EB73" w14:textId="67F8FBC8" w:rsidR="00B43D1A" w:rsidRPr="00BC1031" w:rsidRDefault="00B43D1A" w:rsidP="00B43D1A">
            <w:pPr>
              <w:tabs>
                <w:tab w:val="left" w:pos="4524"/>
              </w:tabs>
              <w:jc w:val="both"/>
              <w:rPr>
                <w:sz w:val="22"/>
              </w:rPr>
            </w:pPr>
            <w:r w:rsidRPr="00E60529">
              <w:rPr>
                <w:b/>
                <w:sz w:val="22"/>
              </w:rPr>
              <w:t>TOTAL SANTOS: 244,51 m²</w:t>
            </w:r>
            <w:r>
              <w:rPr>
                <w:b/>
                <w:sz w:val="22"/>
              </w:rPr>
              <w:t>- 1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6A280E8" w14:textId="7622CEA7"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43380DDC" w14:textId="046BC83F"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587898FF" w14:textId="6C8E77EA" w:rsidR="00B43D1A" w:rsidRPr="00BC1031" w:rsidRDefault="00B43D1A" w:rsidP="00B43D1A">
            <w:pPr>
              <w:widowControl w:val="0"/>
              <w:suppressAutoHyphens/>
              <w:spacing w:after="120" w:line="276" w:lineRule="auto"/>
              <w:jc w:val="center"/>
              <w:rPr>
                <w:rFonts w:cs="Times New Roman"/>
                <w:szCs w:val="20"/>
              </w:rPr>
            </w:pPr>
            <w:r w:rsidRPr="00241F59">
              <w:t>R$ 991,08</w:t>
            </w:r>
          </w:p>
        </w:tc>
      </w:tr>
      <w:tr w:rsidR="00B43D1A" w:rsidRPr="00D84BF2" w14:paraId="60118477"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2509DA3" w14:textId="602F23FD" w:rsidR="00B43D1A" w:rsidRDefault="00B43D1A" w:rsidP="00B43D1A">
            <w:pPr>
              <w:widowControl w:val="0"/>
              <w:suppressAutoHyphens/>
              <w:spacing w:after="120" w:line="276" w:lineRule="auto"/>
              <w:jc w:val="center"/>
              <w:rPr>
                <w:rFonts w:cs="Times New Roman"/>
                <w:szCs w:val="20"/>
              </w:rPr>
            </w:pPr>
            <w:r>
              <w:rPr>
                <w:rFonts w:cs="Times New Roman"/>
                <w:szCs w:val="20"/>
              </w:rPr>
              <w:t>10</w:t>
            </w:r>
          </w:p>
        </w:tc>
        <w:tc>
          <w:tcPr>
            <w:tcW w:w="4565" w:type="dxa"/>
            <w:tcBorders>
              <w:top w:val="single" w:sz="4" w:space="0" w:color="000000"/>
              <w:left w:val="single" w:sz="4" w:space="0" w:color="000000"/>
              <w:bottom w:val="single" w:sz="4" w:space="0" w:color="000000"/>
              <w:right w:val="single" w:sz="4" w:space="0" w:color="000000"/>
            </w:tcBorders>
            <w:vAlign w:val="center"/>
          </w:tcPr>
          <w:p w14:paraId="1C915DD5" w14:textId="77777777" w:rsidR="00B43D1A" w:rsidRPr="00E60529" w:rsidRDefault="00B43D1A" w:rsidP="00B43D1A">
            <w:pPr>
              <w:tabs>
                <w:tab w:val="left" w:pos="4524"/>
              </w:tabs>
              <w:jc w:val="both"/>
              <w:rPr>
                <w:sz w:val="22"/>
              </w:rPr>
            </w:pPr>
            <w:r w:rsidRPr="00E60529">
              <w:rPr>
                <w:b/>
                <w:sz w:val="22"/>
              </w:rPr>
              <w:t xml:space="preserve">Seccional Araçatuba: </w:t>
            </w:r>
            <w:r w:rsidRPr="00E60529">
              <w:rPr>
                <w:sz w:val="22"/>
              </w:rPr>
              <w:t xml:space="preserve">Rua Osvaldo Cruz, 1 - 2° andar, </w:t>
            </w:r>
            <w:proofErr w:type="spellStart"/>
            <w:r w:rsidRPr="00E60529">
              <w:rPr>
                <w:sz w:val="22"/>
              </w:rPr>
              <w:t>cj</w:t>
            </w:r>
            <w:proofErr w:type="spellEnd"/>
            <w:r w:rsidRPr="00E60529">
              <w:rPr>
                <w:sz w:val="22"/>
              </w:rPr>
              <w:t>. 21/22 – Araçatuba - SP</w:t>
            </w:r>
          </w:p>
          <w:p w14:paraId="0FC96ED4"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21:</w:t>
            </w:r>
            <w:r w:rsidRPr="00E60529">
              <w:rPr>
                <w:sz w:val="22"/>
              </w:rPr>
              <w:t xml:space="preserve"> 28,00m²</w:t>
            </w:r>
          </w:p>
          <w:p w14:paraId="3DAD6234"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22:</w:t>
            </w:r>
            <w:r w:rsidRPr="00E60529">
              <w:rPr>
                <w:sz w:val="22"/>
              </w:rPr>
              <w:t xml:space="preserve"> 30,00m²</w:t>
            </w:r>
          </w:p>
          <w:p w14:paraId="3F9D3EA8" w14:textId="77777777" w:rsidR="00B43D1A" w:rsidRDefault="00B43D1A" w:rsidP="00B43D1A">
            <w:pPr>
              <w:tabs>
                <w:tab w:val="left" w:pos="4524"/>
              </w:tabs>
              <w:jc w:val="both"/>
              <w:rPr>
                <w:b/>
                <w:sz w:val="22"/>
              </w:rPr>
            </w:pPr>
            <w:r>
              <w:rPr>
                <w:b/>
                <w:sz w:val="22"/>
              </w:rPr>
              <w:t xml:space="preserve">     </w:t>
            </w:r>
          </w:p>
          <w:p w14:paraId="59BC4590" w14:textId="55E00457" w:rsidR="00B43D1A" w:rsidRPr="00BC1031" w:rsidRDefault="00B43D1A" w:rsidP="00B43D1A">
            <w:pPr>
              <w:tabs>
                <w:tab w:val="left" w:pos="4524"/>
              </w:tabs>
              <w:jc w:val="both"/>
              <w:rPr>
                <w:sz w:val="22"/>
              </w:rPr>
            </w:pPr>
            <w:r w:rsidRPr="00E60529">
              <w:rPr>
                <w:b/>
                <w:sz w:val="22"/>
              </w:rPr>
              <w:t>TOTAL ARAÇATUBA: 58,00m²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6C58CDE" w14:textId="3FCE0578"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03B9D52D" w14:textId="35EDDC79"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0B33DF7D" w14:textId="4D5ACCE2" w:rsidR="00B43D1A" w:rsidRPr="00BC1031" w:rsidRDefault="00B43D1A" w:rsidP="00B43D1A">
            <w:pPr>
              <w:widowControl w:val="0"/>
              <w:suppressAutoHyphens/>
              <w:spacing w:after="120" w:line="276" w:lineRule="auto"/>
              <w:jc w:val="center"/>
              <w:rPr>
                <w:rFonts w:cs="Times New Roman"/>
                <w:szCs w:val="20"/>
              </w:rPr>
            </w:pPr>
            <w:r w:rsidRPr="00241F59">
              <w:t>R$ 1.014,08</w:t>
            </w:r>
          </w:p>
        </w:tc>
      </w:tr>
      <w:tr w:rsidR="00B43D1A" w:rsidRPr="00D84BF2" w14:paraId="78328C61"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1DA25AD3" w14:textId="30A8848E" w:rsidR="00B43D1A" w:rsidRDefault="00B43D1A" w:rsidP="00B43D1A">
            <w:pPr>
              <w:widowControl w:val="0"/>
              <w:suppressAutoHyphens/>
              <w:spacing w:after="120" w:line="276" w:lineRule="auto"/>
              <w:jc w:val="center"/>
              <w:rPr>
                <w:rFonts w:cs="Times New Roman"/>
                <w:szCs w:val="20"/>
              </w:rPr>
            </w:pPr>
            <w:r>
              <w:rPr>
                <w:rFonts w:cs="Times New Roman"/>
                <w:szCs w:val="20"/>
              </w:rPr>
              <w:t>11</w:t>
            </w:r>
          </w:p>
        </w:tc>
        <w:tc>
          <w:tcPr>
            <w:tcW w:w="4565" w:type="dxa"/>
            <w:tcBorders>
              <w:top w:val="single" w:sz="4" w:space="0" w:color="000000"/>
              <w:left w:val="single" w:sz="4" w:space="0" w:color="000000"/>
              <w:bottom w:val="single" w:sz="4" w:space="0" w:color="000000"/>
              <w:right w:val="single" w:sz="4" w:space="0" w:color="000000"/>
            </w:tcBorders>
            <w:vAlign w:val="center"/>
          </w:tcPr>
          <w:p w14:paraId="30639601" w14:textId="77777777" w:rsidR="00B43D1A" w:rsidRPr="00E60529" w:rsidRDefault="00B43D1A" w:rsidP="00B43D1A">
            <w:pPr>
              <w:tabs>
                <w:tab w:val="left" w:pos="4524"/>
              </w:tabs>
              <w:jc w:val="both"/>
              <w:rPr>
                <w:sz w:val="22"/>
              </w:rPr>
            </w:pPr>
            <w:r w:rsidRPr="00E60529">
              <w:rPr>
                <w:b/>
                <w:sz w:val="22"/>
              </w:rPr>
              <w:t>Seccional Rio Claro:</w:t>
            </w:r>
            <w:r w:rsidRPr="00E60529">
              <w:rPr>
                <w:sz w:val="22"/>
              </w:rPr>
              <w:t xml:space="preserve"> Rua 06, 1460 - Sala 41 – Rio Claro - SP</w:t>
            </w:r>
          </w:p>
          <w:p w14:paraId="777E7210"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41:</w:t>
            </w:r>
            <w:r w:rsidRPr="00E60529">
              <w:rPr>
                <w:sz w:val="22"/>
              </w:rPr>
              <w:t xml:space="preserve"> 62,10m²</w:t>
            </w:r>
          </w:p>
          <w:p w14:paraId="48EAB783" w14:textId="77777777" w:rsidR="00B43D1A" w:rsidRDefault="00B43D1A" w:rsidP="00B43D1A">
            <w:pPr>
              <w:tabs>
                <w:tab w:val="left" w:pos="4524"/>
              </w:tabs>
              <w:jc w:val="both"/>
              <w:rPr>
                <w:b/>
                <w:sz w:val="22"/>
              </w:rPr>
            </w:pPr>
            <w:r>
              <w:rPr>
                <w:b/>
                <w:sz w:val="22"/>
              </w:rPr>
              <w:t xml:space="preserve">      </w:t>
            </w:r>
          </w:p>
          <w:p w14:paraId="78831A3B" w14:textId="6F8F0569" w:rsidR="00B43D1A" w:rsidRPr="00E60529" w:rsidRDefault="00B43D1A" w:rsidP="00B43D1A">
            <w:pPr>
              <w:tabs>
                <w:tab w:val="left" w:pos="4524"/>
              </w:tabs>
              <w:jc w:val="both"/>
              <w:rPr>
                <w:b/>
                <w:sz w:val="22"/>
              </w:rPr>
            </w:pPr>
            <w:r w:rsidRPr="00E60529">
              <w:rPr>
                <w:b/>
                <w:sz w:val="22"/>
              </w:rPr>
              <w:t>TOTAL RIO CLARO: 62,10m²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8923182" w14:textId="767BA0D4"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B822D9A" w14:textId="012FE1A8"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4C1C63EE" w14:textId="63E32E97" w:rsidR="00B43D1A" w:rsidRPr="00BC1031" w:rsidRDefault="00B43D1A" w:rsidP="00B43D1A">
            <w:pPr>
              <w:widowControl w:val="0"/>
              <w:suppressAutoHyphens/>
              <w:spacing w:after="120" w:line="276" w:lineRule="auto"/>
              <w:jc w:val="center"/>
              <w:rPr>
                <w:rFonts w:cs="Times New Roman"/>
                <w:szCs w:val="20"/>
              </w:rPr>
            </w:pPr>
            <w:r w:rsidRPr="00241F59">
              <w:t>R$ 1.014,08</w:t>
            </w:r>
          </w:p>
        </w:tc>
      </w:tr>
      <w:tr w:rsidR="00B43D1A" w:rsidRPr="00D84BF2" w14:paraId="17834D3D" w14:textId="77777777" w:rsidTr="00B43D1A">
        <w:trPr>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4D54DBA7" w14:textId="0805F95E" w:rsidR="00B43D1A" w:rsidRDefault="00B43D1A" w:rsidP="00B43D1A">
            <w:pPr>
              <w:widowControl w:val="0"/>
              <w:suppressAutoHyphens/>
              <w:spacing w:after="120" w:line="276" w:lineRule="auto"/>
              <w:jc w:val="center"/>
              <w:rPr>
                <w:rFonts w:cs="Times New Roman"/>
                <w:szCs w:val="20"/>
              </w:rPr>
            </w:pPr>
            <w:r>
              <w:rPr>
                <w:rFonts w:cs="Times New Roman"/>
                <w:szCs w:val="20"/>
              </w:rPr>
              <w:t>12</w:t>
            </w:r>
          </w:p>
        </w:tc>
        <w:tc>
          <w:tcPr>
            <w:tcW w:w="4565" w:type="dxa"/>
            <w:tcBorders>
              <w:top w:val="single" w:sz="4" w:space="0" w:color="000000"/>
              <w:left w:val="single" w:sz="4" w:space="0" w:color="000000"/>
              <w:bottom w:val="single" w:sz="4" w:space="0" w:color="000000"/>
              <w:right w:val="single" w:sz="4" w:space="0" w:color="000000"/>
            </w:tcBorders>
            <w:vAlign w:val="center"/>
          </w:tcPr>
          <w:p w14:paraId="683C32B5" w14:textId="77777777" w:rsidR="00B43D1A" w:rsidRPr="00E60529" w:rsidRDefault="00B43D1A" w:rsidP="00B43D1A">
            <w:pPr>
              <w:tabs>
                <w:tab w:val="left" w:pos="4524"/>
              </w:tabs>
              <w:jc w:val="both"/>
              <w:rPr>
                <w:sz w:val="22"/>
              </w:rPr>
            </w:pPr>
            <w:r w:rsidRPr="00E60529">
              <w:rPr>
                <w:b/>
                <w:sz w:val="22"/>
              </w:rPr>
              <w:t xml:space="preserve">Seccional Marília: </w:t>
            </w:r>
            <w:r w:rsidRPr="00E60529">
              <w:rPr>
                <w:sz w:val="22"/>
              </w:rPr>
              <w:t>Rua Bahia, 165 - 10° andar, Sala 102 – Marília - SP</w:t>
            </w:r>
          </w:p>
          <w:p w14:paraId="6872465C" w14:textId="77777777" w:rsidR="00B43D1A" w:rsidRPr="00E60529" w:rsidRDefault="00B43D1A" w:rsidP="00B43D1A">
            <w:pPr>
              <w:tabs>
                <w:tab w:val="left" w:pos="4524"/>
              </w:tabs>
              <w:jc w:val="both"/>
              <w:rPr>
                <w:sz w:val="22"/>
              </w:rPr>
            </w:pPr>
            <w:r w:rsidRPr="00E60529">
              <w:rPr>
                <w:sz w:val="22"/>
              </w:rPr>
              <w:t xml:space="preserve">      </w:t>
            </w:r>
            <w:r w:rsidRPr="00E60529">
              <w:rPr>
                <w:b/>
                <w:sz w:val="22"/>
              </w:rPr>
              <w:t>Sala 102</w:t>
            </w:r>
            <w:r w:rsidRPr="00E60529">
              <w:rPr>
                <w:sz w:val="22"/>
              </w:rPr>
              <w:t>: 79,04m²</w:t>
            </w:r>
          </w:p>
          <w:p w14:paraId="030213E3" w14:textId="77777777" w:rsidR="00B43D1A" w:rsidRDefault="00B43D1A" w:rsidP="00B43D1A">
            <w:pPr>
              <w:tabs>
                <w:tab w:val="left" w:pos="4524"/>
              </w:tabs>
              <w:jc w:val="both"/>
              <w:rPr>
                <w:b/>
                <w:sz w:val="22"/>
              </w:rPr>
            </w:pPr>
            <w:r>
              <w:rPr>
                <w:b/>
                <w:sz w:val="22"/>
              </w:rPr>
              <w:t xml:space="preserve">      </w:t>
            </w:r>
          </w:p>
          <w:p w14:paraId="4B7B7BF2" w14:textId="0E1371E6" w:rsidR="00B43D1A" w:rsidRPr="00BC1031" w:rsidRDefault="00B43D1A" w:rsidP="00B43D1A">
            <w:pPr>
              <w:tabs>
                <w:tab w:val="left" w:pos="4524"/>
              </w:tabs>
              <w:jc w:val="both"/>
              <w:rPr>
                <w:sz w:val="22"/>
              </w:rPr>
            </w:pPr>
            <w:r w:rsidRPr="00E60529">
              <w:rPr>
                <w:b/>
                <w:sz w:val="22"/>
              </w:rPr>
              <w:t>TOTAL MARÍLIA: 79,04m²</w:t>
            </w:r>
            <w:r>
              <w:rPr>
                <w:b/>
                <w:sz w:val="22"/>
              </w:rPr>
              <w:t xml:space="preserve"> - 1 (um) servente</w:t>
            </w:r>
            <w:r w:rsidRPr="00156DF7">
              <w:rPr>
                <w:sz w:val="22"/>
              </w:rPr>
              <w:t xml:space="preserve">, </w:t>
            </w:r>
            <w:r w:rsidRPr="00253F3B">
              <w:rPr>
                <w:sz w:val="22"/>
                <w:highlight w:val="yellow"/>
              </w:rPr>
              <w:t>uma vez por semana</w:t>
            </w:r>
            <w:r w:rsidRPr="00253F3B">
              <w:rPr>
                <w:b/>
                <w:sz w:val="22"/>
                <w:highlight w:val="yellow"/>
              </w:rPr>
              <w:t>,</w:t>
            </w:r>
            <w:r w:rsidRPr="00253F3B">
              <w:rPr>
                <w:sz w:val="22"/>
                <w:highlight w:val="yellow"/>
              </w:rPr>
              <w:t xml:space="preserve"> em jornada de seis horas, no horário de expediente, exceto sábado, domingos e feriados</w:t>
            </w:r>
            <w:r>
              <w:rPr>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5B4ECA6E" w14:textId="4BE705BE" w:rsidR="00B43D1A" w:rsidRDefault="00B43D1A" w:rsidP="00B43D1A">
            <w:pPr>
              <w:widowControl w:val="0"/>
              <w:suppressAutoHyphens/>
              <w:spacing w:after="120" w:line="276" w:lineRule="auto"/>
              <w:jc w:val="center"/>
              <w:rPr>
                <w:rFonts w:cs="Times New Roman"/>
                <w:szCs w:val="20"/>
              </w:rPr>
            </w:pPr>
            <w:r w:rsidRPr="007530AF">
              <w:rPr>
                <w:rFonts w:cs="Times New Roman"/>
                <w:szCs w:val="20"/>
              </w:rPr>
              <w:t>Mensalidade</w:t>
            </w:r>
          </w:p>
        </w:tc>
        <w:tc>
          <w:tcPr>
            <w:tcW w:w="1276" w:type="dxa"/>
            <w:tcBorders>
              <w:top w:val="single" w:sz="4" w:space="0" w:color="000000"/>
              <w:left w:val="single" w:sz="4" w:space="0" w:color="000000"/>
              <w:bottom w:val="single" w:sz="4" w:space="0" w:color="000000"/>
              <w:right w:val="single" w:sz="4" w:space="0" w:color="000000"/>
            </w:tcBorders>
            <w:vAlign w:val="center"/>
          </w:tcPr>
          <w:p w14:paraId="78B8BDCB" w14:textId="24F09963" w:rsidR="00B43D1A" w:rsidRPr="00BC1031" w:rsidRDefault="00B43D1A" w:rsidP="00B43D1A">
            <w:pPr>
              <w:widowControl w:val="0"/>
              <w:suppressAutoHyphens/>
              <w:spacing w:after="120" w:line="276" w:lineRule="auto"/>
              <w:jc w:val="center"/>
              <w:rPr>
                <w:rFonts w:cs="Times New Roman"/>
                <w:szCs w:val="20"/>
              </w:rPr>
            </w:pPr>
            <w:r w:rsidRPr="004C2EFB">
              <w:rPr>
                <w:rFonts w:cs="Times New Roman"/>
                <w:szCs w:val="20"/>
              </w:rPr>
              <w:t>1</w:t>
            </w:r>
            <w:r>
              <w:rPr>
                <w:rFonts w:cs="Times New Roman"/>
                <w:szCs w:val="20"/>
              </w:rPr>
              <w:t>2</w:t>
            </w:r>
          </w:p>
        </w:tc>
        <w:tc>
          <w:tcPr>
            <w:tcW w:w="1383" w:type="dxa"/>
            <w:tcBorders>
              <w:top w:val="single" w:sz="4" w:space="0" w:color="000000"/>
              <w:left w:val="single" w:sz="4" w:space="0" w:color="000000"/>
              <w:bottom w:val="single" w:sz="4" w:space="0" w:color="000000"/>
              <w:right w:val="single" w:sz="4" w:space="0" w:color="000000"/>
            </w:tcBorders>
            <w:vAlign w:val="center"/>
          </w:tcPr>
          <w:p w14:paraId="6255FACC" w14:textId="37392345" w:rsidR="00B43D1A" w:rsidRPr="00BC1031" w:rsidRDefault="00B43D1A" w:rsidP="00B43D1A">
            <w:pPr>
              <w:widowControl w:val="0"/>
              <w:suppressAutoHyphens/>
              <w:spacing w:after="120" w:line="276" w:lineRule="auto"/>
              <w:jc w:val="center"/>
              <w:rPr>
                <w:rFonts w:cs="Times New Roman"/>
                <w:szCs w:val="20"/>
              </w:rPr>
            </w:pPr>
            <w:r w:rsidRPr="00241F59">
              <w:t>R$ 1.013,12</w:t>
            </w:r>
          </w:p>
        </w:tc>
      </w:tr>
      <w:bookmarkEnd w:id="1"/>
    </w:tbl>
    <w:p w14:paraId="6494B73F" w14:textId="77777777" w:rsidR="00D84BF2" w:rsidRPr="00D84BF2" w:rsidRDefault="00D84BF2" w:rsidP="00D84BF2">
      <w:pPr>
        <w:rPr>
          <w:lang w:eastAsia="zh-CN"/>
        </w:rPr>
      </w:pPr>
    </w:p>
    <w:p w14:paraId="1953782B" w14:textId="350A5E0F" w:rsidR="00DD3603" w:rsidRPr="008C1714" w:rsidRDefault="00DD3603" w:rsidP="00DD3603">
      <w:pPr>
        <w:numPr>
          <w:ilvl w:val="1"/>
          <w:numId w:val="1"/>
        </w:numPr>
        <w:spacing w:before="120" w:after="120" w:line="276" w:lineRule="auto"/>
        <w:jc w:val="both"/>
        <w:rPr>
          <w:rFonts w:cs="Arial"/>
          <w:i/>
          <w:color w:val="FF0000"/>
          <w:szCs w:val="20"/>
        </w:rPr>
      </w:pPr>
      <w:r w:rsidRPr="008C1714">
        <w:rPr>
          <w:rFonts w:cs="Times New Roman"/>
          <w:szCs w:val="20"/>
        </w:rPr>
        <w:t>O objeto da licitação tem a natureza de serviço comum de</w:t>
      </w:r>
      <w:r w:rsidR="008024F5">
        <w:rPr>
          <w:rFonts w:cs="Times New Roman"/>
          <w:szCs w:val="20"/>
        </w:rPr>
        <w:t xml:space="preserve"> LIMPEZA</w:t>
      </w:r>
    </w:p>
    <w:p w14:paraId="164E29AA" w14:textId="0FF7584C" w:rsidR="00DD3603" w:rsidRPr="008C1714" w:rsidRDefault="00DD3603" w:rsidP="00DD3603">
      <w:pPr>
        <w:numPr>
          <w:ilvl w:val="1"/>
          <w:numId w:val="1"/>
        </w:numPr>
        <w:spacing w:before="120" w:after="120" w:line="276" w:lineRule="auto"/>
        <w:jc w:val="both"/>
        <w:rPr>
          <w:rFonts w:cs="Arial"/>
          <w:szCs w:val="20"/>
        </w:rPr>
      </w:pPr>
      <w:r w:rsidRPr="008C1714">
        <w:rPr>
          <w:rFonts w:cs="Times New Roman"/>
          <w:szCs w:val="20"/>
        </w:rPr>
        <w:t>Os quantitativos e respectivos códigos d</w:t>
      </w:r>
      <w:r w:rsidR="008C1714" w:rsidRPr="008C1714">
        <w:rPr>
          <w:rFonts w:cs="Times New Roman"/>
          <w:szCs w:val="20"/>
        </w:rPr>
        <w:t>os itens são os di</w:t>
      </w:r>
      <w:r w:rsidRPr="008C1714">
        <w:rPr>
          <w:rFonts w:cs="Times New Roman"/>
          <w:szCs w:val="20"/>
        </w:rPr>
        <w:t>scriminados na tabela acima.</w:t>
      </w:r>
    </w:p>
    <w:p w14:paraId="2D7E9D65" w14:textId="769C4AB5" w:rsidR="008C1714" w:rsidRPr="008C1714" w:rsidRDefault="008C1714" w:rsidP="00DD3603">
      <w:pPr>
        <w:numPr>
          <w:ilvl w:val="1"/>
          <w:numId w:val="1"/>
        </w:numPr>
        <w:spacing w:before="120" w:after="120" w:line="276" w:lineRule="auto"/>
        <w:jc w:val="both"/>
        <w:rPr>
          <w:rFonts w:cs="Arial"/>
          <w:i/>
          <w:color w:val="FF0000"/>
          <w:szCs w:val="20"/>
        </w:rPr>
      </w:pPr>
      <w:r w:rsidRPr="008C1714">
        <w:rPr>
          <w:rFonts w:cs="Arial"/>
          <w:szCs w:val="20"/>
        </w:rPr>
        <w:t xml:space="preserve">A presente contratação adotará como regime de execução a </w:t>
      </w:r>
      <w:r w:rsidR="008024F5" w:rsidRPr="008024F5">
        <w:rPr>
          <w:rFonts w:cs="Arial"/>
          <w:szCs w:val="20"/>
        </w:rPr>
        <w:t>e</w:t>
      </w:r>
      <w:r w:rsidRPr="008024F5">
        <w:rPr>
          <w:rFonts w:cs="Arial"/>
          <w:szCs w:val="20"/>
        </w:rPr>
        <w:t>mpreitada por Preço Unitário</w:t>
      </w:r>
      <w:r w:rsidR="008024F5">
        <w:rPr>
          <w:rFonts w:cs="Arial"/>
          <w:szCs w:val="20"/>
        </w:rPr>
        <w:t>.</w:t>
      </w:r>
    </w:p>
    <w:p w14:paraId="48F1253F" w14:textId="64EB08EC" w:rsidR="00DD3603" w:rsidRPr="008024F5" w:rsidRDefault="00DD3603" w:rsidP="008024F5">
      <w:pPr>
        <w:numPr>
          <w:ilvl w:val="1"/>
          <w:numId w:val="1"/>
        </w:numPr>
        <w:spacing w:before="120" w:after="120" w:line="276" w:lineRule="auto"/>
        <w:jc w:val="both"/>
        <w:rPr>
          <w:rFonts w:cs="Arial"/>
          <w:szCs w:val="20"/>
        </w:rPr>
      </w:pPr>
      <w:r w:rsidRPr="008024F5">
        <w:rPr>
          <w:rFonts w:cs="Times New Roman"/>
          <w:szCs w:val="20"/>
        </w:rPr>
        <w:t xml:space="preserve">O prazo de vigência do contrato é de </w:t>
      </w:r>
      <w:r w:rsidR="008024F5" w:rsidRPr="008024F5">
        <w:rPr>
          <w:rFonts w:cs="Times New Roman"/>
          <w:szCs w:val="20"/>
        </w:rPr>
        <w:t xml:space="preserve">12 (doze) </w:t>
      </w:r>
      <w:r w:rsidRPr="008024F5">
        <w:rPr>
          <w:rFonts w:cs="Times New Roman"/>
          <w:szCs w:val="20"/>
        </w:rPr>
        <w:t>meses, podendo ser prorrogado por interesse das partes até o limite de 60 (sessenta) meses, com base no artigo 57, II, da Lei 8.666, de 1993</w:t>
      </w:r>
      <w:r w:rsidR="008024F5" w:rsidRPr="008024F5">
        <w:rPr>
          <w:rFonts w:cs="Times New Roman"/>
          <w:szCs w:val="20"/>
        </w:rPr>
        <w:t>.</w:t>
      </w:r>
    </w:p>
    <w:p w14:paraId="3A5D2D25" w14:textId="77777777" w:rsidR="001E65F6" w:rsidRPr="00610BB7" w:rsidRDefault="001E65F6" w:rsidP="000D390A">
      <w:pPr>
        <w:pStyle w:val="Nivel1"/>
        <w:rPr>
          <w:rFonts w:cs="Arial"/>
        </w:rPr>
      </w:pPr>
      <w:r w:rsidRPr="00610BB7">
        <w:rPr>
          <w:rFonts w:cs="Arial"/>
        </w:rPr>
        <w:t>JUSTIFICATIVA E OBJETIVO DA CONTRATAÇÃO</w:t>
      </w:r>
    </w:p>
    <w:p w14:paraId="2399ABB3" w14:textId="7BA8488B" w:rsidR="001E65F6" w:rsidRPr="00E7438B" w:rsidRDefault="00DD3603" w:rsidP="00DD3603">
      <w:pPr>
        <w:numPr>
          <w:ilvl w:val="1"/>
          <w:numId w:val="1"/>
        </w:numPr>
        <w:spacing w:before="120" w:after="120" w:line="276" w:lineRule="auto"/>
        <w:jc w:val="both"/>
        <w:rPr>
          <w:b/>
          <w:bCs/>
          <w:color w:val="0070C0"/>
          <w:szCs w:val="20"/>
        </w:rPr>
      </w:pPr>
      <w:r w:rsidRPr="6CFB8AAA">
        <w:rPr>
          <w:rFonts w:cs="Times New Roman"/>
          <w:szCs w:val="20"/>
        </w:rPr>
        <w:t xml:space="preserve">A Justificativa e objetivo da contratação </w:t>
      </w:r>
      <w:r w:rsidRPr="001B5FD3">
        <w:rPr>
          <w:rFonts w:cs="Times New Roman"/>
          <w:szCs w:val="20"/>
        </w:rPr>
        <w:t>encontra</w:t>
      </w:r>
      <w:r w:rsidR="00E7438B" w:rsidRPr="001B5FD3">
        <w:rPr>
          <w:rFonts w:cs="Times New Roman"/>
          <w:szCs w:val="20"/>
        </w:rPr>
        <w:t>m</w:t>
      </w:r>
      <w:r w:rsidRPr="001B5FD3">
        <w:rPr>
          <w:rFonts w:cs="Times New Roman"/>
          <w:szCs w:val="20"/>
        </w:rPr>
        <w:t>-se pormenorizad</w:t>
      </w:r>
      <w:r w:rsidR="00E7438B" w:rsidRPr="001B5FD3">
        <w:rPr>
          <w:rFonts w:cs="Times New Roman"/>
          <w:szCs w:val="20"/>
        </w:rPr>
        <w:t>os</w:t>
      </w:r>
      <w:r w:rsidRPr="001B5FD3">
        <w:rPr>
          <w:rFonts w:cs="Times New Roman"/>
          <w:szCs w:val="20"/>
        </w:rPr>
        <w:t xml:space="preserve"> em </w:t>
      </w:r>
      <w:r w:rsidRPr="6CFB8AAA">
        <w:rPr>
          <w:rFonts w:cs="Times New Roman"/>
          <w:szCs w:val="20"/>
        </w:rPr>
        <w:t>Tópico específico dos Estudos Preliminares, apêndice desse Termo de Referência.</w:t>
      </w:r>
    </w:p>
    <w:p w14:paraId="595CC1E6" w14:textId="77777777" w:rsidR="001E65F6" w:rsidRPr="00610BB7" w:rsidRDefault="001E65F6" w:rsidP="001E65F6">
      <w:pPr>
        <w:autoSpaceDE w:val="0"/>
        <w:spacing w:after="120" w:line="276" w:lineRule="auto"/>
        <w:ind w:left="432"/>
        <w:jc w:val="both"/>
        <w:rPr>
          <w:rFonts w:cs="Arial"/>
          <w:color w:val="000000"/>
          <w:szCs w:val="20"/>
        </w:rPr>
      </w:pPr>
    </w:p>
    <w:p w14:paraId="1D46616E" w14:textId="0C53A738" w:rsidR="00DD3603" w:rsidRDefault="00DD3603" w:rsidP="00DD3603">
      <w:pPr>
        <w:pStyle w:val="Nivel1"/>
      </w:pPr>
      <w:r w:rsidRPr="6CFB8AAA">
        <w:lastRenderedPageBreak/>
        <w:t>DESCRIÇÃO DA SOLUÇÃO:</w:t>
      </w:r>
    </w:p>
    <w:p w14:paraId="0042C299" w14:textId="77777777" w:rsidR="00DD3603" w:rsidRPr="005603B6" w:rsidRDefault="00DD3603" w:rsidP="00DD3603">
      <w:pPr>
        <w:pStyle w:val="Nivel1"/>
        <w:numPr>
          <w:ilvl w:val="0"/>
          <w:numId w:val="0"/>
        </w:numPr>
        <w:spacing w:before="240"/>
        <w:ind w:left="646"/>
      </w:pPr>
    </w:p>
    <w:p w14:paraId="30147056" w14:textId="498B7E0D" w:rsidR="00DD3603" w:rsidRPr="00DD3603" w:rsidRDefault="00DD3603" w:rsidP="00DD3603">
      <w:pPr>
        <w:numPr>
          <w:ilvl w:val="1"/>
          <w:numId w:val="1"/>
        </w:numPr>
        <w:suppressAutoHyphens/>
        <w:spacing w:after="120"/>
        <w:jc w:val="both"/>
        <w:rPr>
          <w:b/>
          <w:bCs/>
          <w:szCs w:val="20"/>
        </w:rPr>
      </w:pPr>
      <w:r w:rsidRPr="6CFB8AAA">
        <w:rPr>
          <w:szCs w:val="20"/>
        </w:rPr>
        <w:t>A descrição da solução como um todo, conforme minudenciado nos Estudos Preliminares, abrange a prestação do serviço de</w:t>
      </w:r>
      <w:r w:rsidR="009153B1">
        <w:rPr>
          <w:szCs w:val="20"/>
        </w:rPr>
        <w:t xml:space="preserve"> </w:t>
      </w:r>
      <w:r w:rsidR="009153B1">
        <w:rPr>
          <w:rFonts w:cs="Arial"/>
          <w:szCs w:val="20"/>
        </w:rPr>
        <w:t xml:space="preserve">serviços de limpeza e conservação dos escritórios Seccionais do Conselho Regional dos Representantes Comerciais no Estado de São Paulo – CORE-SP, </w:t>
      </w:r>
      <w:r w:rsidRPr="6CFB8AAA">
        <w:rPr>
          <w:szCs w:val="20"/>
        </w:rPr>
        <w:t>para</w:t>
      </w:r>
      <w:r w:rsidR="009153B1">
        <w:rPr>
          <w:szCs w:val="20"/>
        </w:rPr>
        <w:t xml:space="preserve"> garantir o funcionamento e salubridade</w:t>
      </w:r>
      <w:r w:rsidR="00253F3B">
        <w:rPr>
          <w:szCs w:val="20"/>
        </w:rPr>
        <w:t>.</w:t>
      </w:r>
    </w:p>
    <w:p w14:paraId="4F5191D8" w14:textId="52A87765" w:rsidR="00DB206B" w:rsidRDefault="00DB206B" w:rsidP="000D390A">
      <w:pPr>
        <w:pStyle w:val="Nivel1"/>
        <w:rPr>
          <w:rFonts w:cs="Arial"/>
        </w:rPr>
      </w:pPr>
      <w:r w:rsidRPr="00610BB7">
        <w:rPr>
          <w:rFonts w:cs="Arial"/>
        </w:rPr>
        <w:t>DA CLASSIFICAÇÃO DOS SERVIÇOS</w:t>
      </w:r>
      <w:r w:rsidR="0082594B">
        <w:rPr>
          <w:rFonts w:cs="Arial"/>
        </w:rPr>
        <w:t xml:space="preserve"> </w:t>
      </w:r>
      <w:r w:rsidR="0082594B" w:rsidRPr="6CFB8AAA">
        <w:rPr>
          <w:bCs/>
        </w:rPr>
        <w:t>E FORMA DE SELEÇÃO DO FORNECEDOR</w:t>
      </w:r>
    </w:p>
    <w:p w14:paraId="2E617D62" w14:textId="0FA4F70D" w:rsidR="0082594B" w:rsidRPr="009153B1" w:rsidRDefault="0082594B" w:rsidP="00D12D15">
      <w:pPr>
        <w:numPr>
          <w:ilvl w:val="1"/>
          <w:numId w:val="1"/>
        </w:numPr>
        <w:spacing w:before="120" w:after="120" w:line="276" w:lineRule="auto"/>
        <w:jc w:val="both"/>
        <w:rPr>
          <w:rFonts w:cs="Times New Roman"/>
          <w:iCs/>
          <w:szCs w:val="20"/>
        </w:rPr>
      </w:pPr>
      <w:r w:rsidRPr="009153B1">
        <w:rPr>
          <w:rFonts w:cs="Times New Roman"/>
          <w:iCs/>
          <w:szCs w:val="20"/>
        </w:rPr>
        <w:t>Trata-se de serviço comum</w:t>
      </w:r>
      <w:r w:rsidR="000B1A17" w:rsidRPr="009153B1">
        <w:rPr>
          <w:rFonts w:cs="Times New Roman"/>
          <w:iCs/>
          <w:szCs w:val="20"/>
        </w:rPr>
        <w:t xml:space="preserve"> de caráter continuado</w:t>
      </w:r>
      <w:r w:rsidRPr="009153B1">
        <w:rPr>
          <w:rFonts w:cs="Times New Roman"/>
          <w:iCs/>
          <w:szCs w:val="20"/>
        </w:rPr>
        <w:t xml:space="preserve"> </w:t>
      </w:r>
      <w:r w:rsidR="000B1A17" w:rsidRPr="009153B1">
        <w:rPr>
          <w:rFonts w:cs="Times New Roman"/>
          <w:iCs/>
          <w:szCs w:val="20"/>
        </w:rPr>
        <w:t>sem</w:t>
      </w:r>
      <w:r w:rsidR="00D12D15" w:rsidRPr="009153B1">
        <w:rPr>
          <w:rFonts w:cs="Times New Roman"/>
          <w:iCs/>
          <w:szCs w:val="20"/>
        </w:rPr>
        <w:t xml:space="preserve"> </w:t>
      </w:r>
      <w:r w:rsidRPr="009153B1">
        <w:rPr>
          <w:rFonts w:cs="Times New Roman"/>
          <w:iCs/>
          <w:szCs w:val="20"/>
        </w:rPr>
        <w:t>fornecimento de mão de obra em regime de dedicação exclusiva, a ser contratado mediante licitação, na modalidade pregão, em sua forma eletrônica.</w:t>
      </w:r>
      <w:r w:rsidR="00D12D15" w:rsidRPr="009153B1">
        <w:rPr>
          <w:rFonts w:cs="Times New Roman"/>
          <w:iCs/>
          <w:szCs w:val="20"/>
        </w:rPr>
        <w:t xml:space="preserve"> </w:t>
      </w:r>
    </w:p>
    <w:p w14:paraId="79596512" w14:textId="13CA20E2"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Os serviços a serem contratados enquadram-se nos pressupostos do Decreto n° </w:t>
      </w:r>
      <w:r w:rsidR="00563005">
        <w:rPr>
          <w:rFonts w:cs="Arial"/>
          <w:color w:val="000000"/>
          <w:szCs w:val="20"/>
        </w:rPr>
        <w:t>9.507</w:t>
      </w:r>
      <w:r w:rsidRPr="00610BB7">
        <w:rPr>
          <w:rFonts w:cs="Arial"/>
          <w:color w:val="000000"/>
          <w:szCs w:val="20"/>
        </w:rPr>
        <w:t xml:space="preserve">, de </w:t>
      </w:r>
      <w:r w:rsidR="00563005">
        <w:rPr>
          <w:rFonts w:cs="Arial"/>
          <w:color w:val="000000"/>
          <w:szCs w:val="20"/>
        </w:rPr>
        <w:t>21 de setembro de 2018</w:t>
      </w:r>
      <w:r w:rsidRPr="00610BB7">
        <w:rPr>
          <w:rFonts w:cs="Arial"/>
          <w:color w:val="000000"/>
          <w:szCs w:val="20"/>
        </w:rPr>
        <w:t xml:space="preserve">, </w:t>
      </w:r>
      <w:r w:rsidR="00563005">
        <w:rPr>
          <w:rFonts w:cs="Arial"/>
          <w:color w:val="000000"/>
          <w:szCs w:val="20"/>
        </w:rPr>
        <w:t>não se constituindo em quaisquer das atividades, previstas no art. 3º do aludido decreto, cuja execução indireta é vedada</w:t>
      </w:r>
      <w:r w:rsidRPr="00610BB7">
        <w:rPr>
          <w:rFonts w:cs="Arial"/>
          <w:color w:val="000000"/>
          <w:szCs w:val="20"/>
        </w:rPr>
        <w:t>.</w:t>
      </w:r>
    </w:p>
    <w:p w14:paraId="7587653D" w14:textId="77777777" w:rsidR="00DB206B" w:rsidRPr="00610BB7"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A prestação dos serviços não gera vínculo empregatício entre os empregados da </w:t>
      </w:r>
      <w:r w:rsidR="00D52359" w:rsidRPr="00610BB7">
        <w:rPr>
          <w:rFonts w:cs="Arial"/>
          <w:color w:val="000000"/>
          <w:szCs w:val="20"/>
        </w:rPr>
        <w:t>Contratada</w:t>
      </w:r>
      <w:r w:rsidRPr="00610BB7">
        <w:rPr>
          <w:rFonts w:cs="Arial"/>
          <w:color w:val="000000"/>
          <w:szCs w:val="20"/>
        </w:rPr>
        <w:t xml:space="preserve"> e a Administração</w:t>
      </w:r>
      <w:r w:rsidR="00940AD0" w:rsidRPr="00610BB7">
        <w:rPr>
          <w:rFonts w:cs="Arial"/>
          <w:color w:val="000000"/>
          <w:szCs w:val="20"/>
        </w:rPr>
        <w:t xml:space="preserve"> Contratante</w:t>
      </w:r>
      <w:r w:rsidRPr="00610BB7">
        <w:rPr>
          <w:rFonts w:cs="Arial"/>
          <w:color w:val="000000"/>
          <w:szCs w:val="20"/>
        </w:rPr>
        <w:t>, vedando-se qualquer relação entre estes que caracterize pessoalidade e subordinação direta.</w:t>
      </w:r>
    </w:p>
    <w:p w14:paraId="3E710D65" w14:textId="77777777" w:rsidR="0082594B" w:rsidRPr="00E237EE" w:rsidRDefault="0082594B" w:rsidP="0082594B">
      <w:pPr>
        <w:pStyle w:val="Nivel1"/>
      </w:pPr>
      <w:r w:rsidRPr="6CFB8AAA">
        <w:t>REQUISITOS DA CONTRATAÇÃO</w:t>
      </w:r>
    </w:p>
    <w:p w14:paraId="5CE44D8D" w14:textId="77777777" w:rsidR="00D17875" w:rsidRDefault="00D17875" w:rsidP="00D17875">
      <w:pPr>
        <w:suppressAutoHyphens/>
        <w:spacing w:after="120"/>
        <w:ind w:left="716"/>
        <w:jc w:val="both"/>
        <w:rPr>
          <w:szCs w:val="20"/>
        </w:rPr>
      </w:pPr>
    </w:p>
    <w:p w14:paraId="121BB9F4" w14:textId="77777777" w:rsidR="0082594B" w:rsidRPr="00E237EE" w:rsidRDefault="0082594B" w:rsidP="0082594B">
      <w:pPr>
        <w:numPr>
          <w:ilvl w:val="1"/>
          <w:numId w:val="1"/>
        </w:numPr>
        <w:suppressAutoHyphens/>
        <w:spacing w:after="120"/>
        <w:jc w:val="both"/>
        <w:rPr>
          <w:szCs w:val="20"/>
        </w:rPr>
      </w:pPr>
      <w:r w:rsidRPr="6CFB8AAA">
        <w:rPr>
          <w:szCs w:val="20"/>
        </w:rPr>
        <w:t>Conforme Estudos Preliminares, os requisitos da contratação abrangem o seguinte:</w:t>
      </w:r>
    </w:p>
    <w:p w14:paraId="2E46E325" w14:textId="76D3F9FF" w:rsidR="00151114" w:rsidRPr="00151114" w:rsidRDefault="00151114" w:rsidP="00151114">
      <w:pPr>
        <w:numPr>
          <w:ilvl w:val="1"/>
          <w:numId w:val="1"/>
        </w:numPr>
        <w:suppressAutoHyphens/>
        <w:spacing w:after="120"/>
        <w:jc w:val="both"/>
        <w:rPr>
          <w:szCs w:val="20"/>
        </w:rPr>
      </w:pPr>
      <w:r w:rsidRPr="00151114">
        <w:rPr>
          <w:szCs w:val="20"/>
        </w:rPr>
        <w:t>Prestação de serviços de limpeza, asseio e conservação, de segunda a sexta-feira, prestados durante o horário de expediente, nos prédios cujas áreas fazem parte do escopo da presente contratação;</w:t>
      </w:r>
    </w:p>
    <w:p w14:paraId="7084D35C" w14:textId="782DC3CE" w:rsidR="00151114" w:rsidRPr="00151114" w:rsidRDefault="00253F3B" w:rsidP="00151114">
      <w:pPr>
        <w:numPr>
          <w:ilvl w:val="1"/>
          <w:numId w:val="1"/>
        </w:numPr>
        <w:suppressAutoHyphens/>
        <w:spacing w:after="120"/>
        <w:jc w:val="both"/>
        <w:rPr>
          <w:szCs w:val="20"/>
        </w:rPr>
      </w:pPr>
      <w:r>
        <w:rPr>
          <w:szCs w:val="20"/>
        </w:rPr>
        <w:t>&lt;SUPRIMIDO&gt;</w:t>
      </w:r>
    </w:p>
    <w:p w14:paraId="3BBF60C0" w14:textId="61930524" w:rsidR="00151114" w:rsidRPr="00151114" w:rsidRDefault="00151114" w:rsidP="00151114">
      <w:pPr>
        <w:numPr>
          <w:ilvl w:val="1"/>
          <w:numId w:val="1"/>
        </w:numPr>
        <w:suppressAutoHyphens/>
        <w:spacing w:after="120"/>
        <w:jc w:val="both"/>
        <w:rPr>
          <w:color w:val="000000" w:themeColor="text1"/>
          <w:szCs w:val="20"/>
        </w:rPr>
      </w:pPr>
      <w:r w:rsidRPr="00151114">
        <w:rPr>
          <w:szCs w:val="20"/>
        </w:rPr>
        <w:t xml:space="preserve">Prestação dos serviços com pagamento </w:t>
      </w:r>
      <w:r>
        <w:rPr>
          <w:szCs w:val="20"/>
        </w:rPr>
        <w:t xml:space="preserve">MENSAL dos escritórios Seccionais </w:t>
      </w:r>
      <w:r w:rsidRPr="00151114">
        <w:rPr>
          <w:szCs w:val="20"/>
        </w:rPr>
        <w:t>a ser</w:t>
      </w:r>
      <w:r>
        <w:rPr>
          <w:szCs w:val="20"/>
        </w:rPr>
        <w:t>em</w:t>
      </w:r>
      <w:r w:rsidRPr="00151114">
        <w:rPr>
          <w:szCs w:val="20"/>
        </w:rPr>
        <w:t xml:space="preserve"> limp</w:t>
      </w:r>
      <w:r>
        <w:rPr>
          <w:szCs w:val="20"/>
        </w:rPr>
        <w:t>os</w:t>
      </w:r>
      <w:r w:rsidRPr="00151114">
        <w:rPr>
          <w:szCs w:val="20"/>
        </w:rPr>
        <w:t xml:space="preserve"> e conservad</w:t>
      </w:r>
      <w:r>
        <w:rPr>
          <w:szCs w:val="20"/>
        </w:rPr>
        <w:t>os</w:t>
      </w:r>
      <w:r w:rsidRPr="00151114">
        <w:rPr>
          <w:szCs w:val="20"/>
        </w:rPr>
        <w:t>.</w:t>
      </w:r>
    </w:p>
    <w:p w14:paraId="77EEE398" w14:textId="43C3707E" w:rsidR="0082594B" w:rsidRPr="00E237EE" w:rsidRDefault="0082594B" w:rsidP="00151114">
      <w:pPr>
        <w:numPr>
          <w:ilvl w:val="1"/>
          <w:numId w:val="1"/>
        </w:numPr>
        <w:suppressAutoHyphens/>
        <w:spacing w:after="120"/>
        <w:jc w:val="both"/>
        <w:rPr>
          <w:color w:val="000000" w:themeColor="text1"/>
          <w:szCs w:val="20"/>
        </w:rPr>
      </w:pPr>
      <w:r w:rsidRPr="6CFB8AAA">
        <w:rPr>
          <w:color w:val="000000" w:themeColor="text1"/>
          <w:szCs w:val="20"/>
        </w:rPr>
        <w:t>Declaração do licitante de que tem pleno conhecimento das condições necessárias para a prestação do serviço.</w:t>
      </w:r>
    </w:p>
    <w:p w14:paraId="229E2732" w14:textId="398CE77D" w:rsidR="0082594B" w:rsidRPr="00151114" w:rsidRDefault="00151114" w:rsidP="0082594B">
      <w:pPr>
        <w:numPr>
          <w:ilvl w:val="1"/>
          <w:numId w:val="1"/>
        </w:numPr>
        <w:suppressAutoHyphens/>
        <w:spacing w:after="120"/>
        <w:jc w:val="both"/>
        <w:rPr>
          <w:iCs/>
          <w:szCs w:val="20"/>
        </w:rPr>
      </w:pPr>
      <w:r w:rsidRPr="00151114">
        <w:rPr>
          <w:iCs/>
          <w:szCs w:val="20"/>
        </w:rPr>
        <w:t>&lt;SUPRIMIDO&gt;</w:t>
      </w:r>
    </w:p>
    <w:p w14:paraId="28526F13" w14:textId="1FE3D63C" w:rsidR="0082594B" w:rsidRPr="00151114" w:rsidRDefault="0082594B" w:rsidP="0082594B">
      <w:pPr>
        <w:numPr>
          <w:ilvl w:val="1"/>
          <w:numId w:val="1"/>
        </w:numPr>
        <w:suppressAutoHyphens/>
        <w:spacing w:after="120"/>
        <w:jc w:val="both"/>
        <w:rPr>
          <w:b/>
          <w:bCs/>
          <w:szCs w:val="20"/>
        </w:rPr>
      </w:pPr>
      <w:r w:rsidRPr="00151114">
        <w:rPr>
          <w:szCs w:val="20"/>
        </w:rPr>
        <w:t>As obrigações da Contratada e Contratante estão previstas neste TR</w:t>
      </w:r>
      <w:r w:rsidR="00151114" w:rsidRPr="00151114">
        <w:rPr>
          <w:szCs w:val="20"/>
        </w:rPr>
        <w:t>.</w:t>
      </w:r>
    </w:p>
    <w:p w14:paraId="55DA9180" w14:textId="2C1042B1" w:rsidR="0082594B" w:rsidRPr="00151114" w:rsidRDefault="003D389C" w:rsidP="000D390A">
      <w:pPr>
        <w:pStyle w:val="Nivel1"/>
        <w:rPr>
          <w:rFonts w:cs="Arial"/>
          <w:color w:val="auto"/>
        </w:rPr>
      </w:pPr>
      <w:r w:rsidRPr="00151114">
        <w:rPr>
          <w:bCs/>
          <w:color w:val="auto"/>
        </w:rPr>
        <w:t>VISTORIA PARA A LICITAÇÃO.</w:t>
      </w:r>
    </w:p>
    <w:p w14:paraId="06DB5B1E" w14:textId="0E74D075" w:rsidR="003D389C" w:rsidRPr="00151114" w:rsidRDefault="145F2A1D" w:rsidP="145F2A1D">
      <w:pPr>
        <w:pStyle w:val="Nivel1"/>
        <w:numPr>
          <w:ilvl w:val="1"/>
          <w:numId w:val="1"/>
        </w:numPr>
        <w:rPr>
          <w:rFonts w:cs="Arial"/>
          <w:b w:val="0"/>
          <w:color w:val="auto"/>
        </w:rPr>
      </w:pPr>
      <w:r w:rsidRPr="00151114">
        <w:rPr>
          <w:b w:val="0"/>
          <w:color w:val="auto"/>
        </w:rPr>
        <w:t xml:space="preserve">Para o correto dimensionamento e elaboração de sua proposta, o licitante </w:t>
      </w:r>
      <w:r w:rsidRPr="00151114">
        <w:rPr>
          <w:b w:val="0"/>
          <w:iCs/>
          <w:color w:val="auto"/>
        </w:rPr>
        <w:t xml:space="preserve">poderá </w:t>
      </w:r>
      <w:r w:rsidRPr="00151114">
        <w:rPr>
          <w:b w:val="0"/>
          <w:color w:val="auto"/>
        </w:rPr>
        <w:t xml:space="preserve">realizar vistoria nas instalações do local de execução dos serviços, acompanhado por servidor designado para esse fim, de segunda à sexta-feira, das </w:t>
      </w:r>
      <w:r w:rsidR="00151114" w:rsidRPr="00151114">
        <w:rPr>
          <w:b w:val="0"/>
          <w:color w:val="auto"/>
        </w:rPr>
        <w:t xml:space="preserve">9:00 </w:t>
      </w:r>
      <w:r w:rsidRPr="00151114">
        <w:rPr>
          <w:b w:val="0"/>
          <w:color w:val="auto"/>
        </w:rPr>
        <w:t>horas às</w:t>
      </w:r>
      <w:r w:rsidR="00151114" w:rsidRPr="00151114">
        <w:rPr>
          <w:b w:val="0"/>
          <w:color w:val="auto"/>
        </w:rPr>
        <w:t xml:space="preserve"> 18:00 </w:t>
      </w:r>
      <w:r w:rsidRPr="00151114">
        <w:rPr>
          <w:b w:val="0"/>
          <w:color w:val="auto"/>
        </w:rPr>
        <w:t>horas.</w:t>
      </w:r>
    </w:p>
    <w:p w14:paraId="66C22069" w14:textId="6B77F5FB" w:rsidR="003D389C" w:rsidRPr="00151114" w:rsidRDefault="003D389C" w:rsidP="003D389C">
      <w:pPr>
        <w:numPr>
          <w:ilvl w:val="1"/>
          <w:numId w:val="1"/>
        </w:numPr>
        <w:spacing w:before="120" w:after="120" w:line="276" w:lineRule="auto"/>
        <w:ind w:right="-15"/>
        <w:jc w:val="both"/>
        <w:rPr>
          <w:rFonts w:cs="Times New Roman"/>
          <w:iCs/>
          <w:szCs w:val="20"/>
        </w:rPr>
      </w:pPr>
      <w:r w:rsidRPr="00151114">
        <w:rPr>
          <w:rFonts w:cs="Times New Roman"/>
          <w:szCs w:val="20"/>
        </w:rPr>
        <w:t>O prazo para vistoria iniciar-se-á no dia útil seguinte ao da publicação do Edital, estendendo</w:t>
      </w:r>
      <w:r w:rsidRPr="00151114">
        <w:rPr>
          <w:rFonts w:cs="Times New Roman"/>
          <w:iCs/>
          <w:szCs w:val="20"/>
        </w:rPr>
        <w:t>-se até o dia útil anterior à data prevista para a abertura da sessão pública.</w:t>
      </w:r>
    </w:p>
    <w:p w14:paraId="4668FA4D" w14:textId="7F6CC390" w:rsidR="003D389C" w:rsidRPr="00151114" w:rsidRDefault="003D389C" w:rsidP="003D389C">
      <w:pPr>
        <w:pStyle w:val="PargrafodaLista"/>
        <w:numPr>
          <w:ilvl w:val="2"/>
          <w:numId w:val="1"/>
        </w:numPr>
        <w:spacing w:before="120" w:after="120" w:line="276" w:lineRule="auto"/>
        <w:jc w:val="both"/>
        <w:rPr>
          <w:rFonts w:cs="Times New Roman"/>
          <w:szCs w:val="20"/>
        </w:rPr>
      </w:pPr>
      <w:r w:rsidRPr="00151114">
        <w:rPr>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0A975A82" w14:textId="77777777" w:rsidR="003D389C" w:rsidRPr="00D17875" w:rsidRDefault="003D389C" w:rsidP="003D389C">
      <w:pPr>
        <w:pStyle w:val="PargrafodaLista"/>
        <w:spacing w:before="120" w:after="120" w:line="276" w:lineRule="auto"/>
        <w:ind w:left="1922"/>
        <w:jc w:val="both"/>
        <w:rPr>
          <w:rFonts w:cs="Times New Roman"/>
          <w:i/>
          <w:color w:val="FF0000"/>
          <w:szCs w:val="20"/>
        </w:rPr>
      </w:pPr>
    </w:p>
    <w:p w14:paraId="61B532DA" w14:textId="103BA57F" w:rsidR="003D389C" w:rsidRPr="00151114" w:rsidRDefault="001D5476" w:rsidP="003D389C">
      <w:pPr>
        <w:pStyle w:val="PargrafodaLista"/>
        <w:numPr>
          <w:ilvl w:val="2"/>
          <w:numId w:val="1"/>
        </w:numPr>
        <w:spacing w:before="120" w:after="120" w:line="276" w:lineRule="auto"/>
        <w:jc w:val="both"/>
        <w:rPr>
          <w:rFonts w:cs="Times New Roman"/>
          <w:szCs w:val="20"/>
        </w:rPr>
      </w:pPr>
      <w:r>
        <w:rPr>
          <w:rFonts w:cs="Times New Roman"/>
          <w:szCs w:val="20"/>
        </w:rPr>
        <w:t xml:space="preserve"> </w:t>
      </w:r>
      <w:r w:rsidR="00151114" w:rsidRPr="00151114">
        <w:rPr>
          <w:rFonts w:cs="Times New Roman"/>
          <w:szCs w:val="20"/>
        </w:rPr>
        <w:t>Todas as vistorias dever</w:t>
      </w:r>
      <w:r w:rsidR="00151114">
        <w:rPr>
          <w:rFonts w:cs="Times New Roman"/>
          <w:szCs w:val="20"/>
        </w:rPr>
        <w:t>ão</w:t>
      </w:r>
      <w:r w:rsidR="00151114" w:rsidRPr="00151114">
        <w:rPr>
          <w:rFonts w:cs="Times New Roman"/>
          <w:szCs w:val="20"/>
        </w:rPr>
        <w:t xml:space="preserve"> ser previamente agendadas pelo e-mail: licitacoes@core-sp.org.br.</w:t>
      </w:r>
    </w:p>
    <w:p w14:paraId="7FB5075C" w14:textId="77777777" w:rsidR="003D389C" w:rsidRPr="009E6B07" w:rsidRDefault="003D389C" w:rsidP="00D17875">
      <w:pPr>
        <w:pStyle w:val="PargrafodaLista"/>
        <w:spacing w:before="120" w:after="120" w:line="276" w:lineRule="auto"/>
        <w:ind w:left="1922"/>
        <w:jc w:val="both"/>
        <w:rPr>
          <w:rFonts w:cs="Times New Roman"/>
          <w:color w:val="FF0000"/>
          <w:szCs w:val="20"/>
        </w:rPr>
      </w:pPr>
    </w:p>
    <w:p w14:paraId="002F3443" w14:textId="25026607" w:rsidR="003D389C" w:rsidRPr="00151114" w:rsidRDefault="00151114" w:rsidP="003D389C">
      <w:pPr>
        <w:pStyle w:val="PargrafodaLista"/>
        <w:numPr>
          <w:ilvl w:val="1"/>
          <w:numId w:val="1"/>
        </w:numPr>
        <w:spacing w:before="120" w:after="120" w:line="276" w:lineRule="auto"/>
        <w:jc w:val="both"/>
        <w:rPr>
          <w:rFonts w:cs="Times New Roman"/>
          <w:szCs w:val="20"/>
        </w:rPr>
      </w:pPr>
      <w:r w:rsidRPr="00151114">
        <w:rPr>
          <w:iCs/>
          <w:szCs w:val="20"/>
        </w:rPr>
        <w:t>&lt;SUPRIMIDO&gt;</w:t>
      </w:r>
    </w:p>
    <w:p w14:paraId="2DF4AB42" w14:textId="77777777" w:rsidR="003D389C" w:rsidRPr="00151114" w:rsidRDefault="003D389C" w:rsidP="003D389C">
      <w:pPr>
        <w:pStyle w:val="PargrafodaLista"/>
        <w:spacing w:before="120" w:after="120" w:line="276" w:lineRule="auto"/>
        <w:ind w:left="432"/>
        <w:jc w:val="both"/>
        <w:rPr>
          <w:rFonts w:cs="Times New Roman"/>
          <w:szCs w:val="20"/>
        </w:rPr>
      </w:pPr>
    </w:p>
    <w:p w14:paraId="1E5AD04E" w14:textId="77777777" w:rsidR="003D389C" w:rsidRPr="00151114" w:rsidRDefault="003D389C" w:rsidP="003D389C">
      <w:pPr>
        <w:pStyle w:val="PargrafodaLista"/>
        <w:numPr>
          <w:ilvl w:val="1"/>
          <w:numId w:val="1"/>
        </w:numPr>
        <w:spacing w:before="120" w:after="120" w:line="276" w:lineRule="auto"/>
        <w:jc w:val="both"/>
        <w:rPr>
          <w:rFonts w:cs="Times New Roman"/>
          <w:szCs w:val="20"/>
        </w:rPr>
      </w:pPr>
      <w:r w:rsidRPr="00151114">
        <w:rPr>
          <w:rFonts w:cs="Times New Roman"/>
          <w:iCs/>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151114" w:rsidRDefault="003D389C" w:rsidP="003D389C">
      <w:pPr>
        <w:pStyle w:val="PargrafodaLista"/>
        <w:rPr>
          <w:rFonts w:cs="Times New Roman"/>
          <w:szCs w:val="20"/>
        </w:rPr>
      </w:pPr>
    </w:p>
    <w:p w14:paraId="275A0D67" w14:textId="77777777" w:rsidR="003D389C" w:rsidRPr="00151114" w:rsidRDefault="003D389C" w:rsidP="003D389C">
      <w:pPr>
        <w:pStyle w:val="PargrafodaLista"/>
        <w:numPr>
          <w:ilvl w:val="1"/>
          <w:numId w:val="1"/>
        </w:numPr>
        <w:spacing w:before="120" w:after="120" w:line="276" w:lineRule="auto"/>
        <w:jc w:val="both"/>
        <w:rPr>
          <w:rFonts w:cs="Times New Roman"/>
          <w:szCs w:val="20"/>
        </w:rPr>
      </w:pPr>
      <w:r w:rsidRPr="00151114">
        <w:rPr>
          <w:rFonts w:cs="Times New Roman"/>
          <w:iCs/>
          <w:szCs w:val="20"/>
        </w:rPr>
        <w:t>A licitante deverá declarar que tomou conhecimento de todas as informações e das condições locais para o cumprimento das obrigações objeto da licitação.</w:t>
      </w:r>
    </w:p>
    <w:p w14:paraId="00F4A7AE" w14:textId="77777777" w:rsidR="007B7E1C" w:rsidRPr="005603B6" w:rsidRDefault="007B7E1C" w:rsidP="007B7E1C">
      <w:pPr>
        <w:pStyle w:val="Nivel1"/>
      </w:pPr>
      <w:r w:rsidRPr="6CFB8AAA">
        <w:t>MODELO DE EXECUÇÃO DO OBJETO</w:t>
      </w:r>
    </w:p>
    <w:p w14:paraId="53C8CF52" w14:textId="2135A3C1" w:rsidR="007B7E1C" w:rsidRDefault="007B7E1C" w:rsidP="007B7E1C">
      <w:pPr>
        <w:suppressAutoHyphens/>
        <w:spacing w:after="120"/>
        <w:ind w:left="716"/>
        <w:jc w:val="both"/>
        <w:rPr>
          <w:szCs w:val="20"/>
        </w:rPr>
      </w:pPr>
    </w:p>
    <w:p w14:paraId="11CC0130" w14:textId="2DA5FC32" w:rsidR="007B7E1C" w:rsidRPr="005603B6" w:rsidRDefault="007B7E1C" w:rsidP="007B7E1C">
      <w:pPr>
        <w:numPr>
          <w:ilvl w:val="1"/>
          <w:numId w:val="1"/>
        </w:numPr>
        <w:suppressAutoHyphens/>
        <w:spacing w:after="120"/>
        <w:jc w:val="both"/>
        <w:rPr>
          <w:szCs w:val="20"/>
        </w:rPr>
      </w:pPr>
      <w:r w:rsidRPr="6CFB8AAA">
        <w:rPr>
          <w:szCs w:val="20"/>
        </w:rPr>
        <w:t>A execução do objeto seguirá a seguinte dinâmica:</w:t>
      </w:r>
    </w:p>
    <w:p w14:paraId="0B6256A5" w14:textId="77777777" w:rsidR="007F71B6" w:rsidRPr="007F71B6" w:rsidRDefault="007F71B6" w:rsidP="007F71B6">
      <w:pPr>
        <w:numPr>
          <w:ilvl w:val="1"/>
          <w:numId w:val="1"/>
        </w:numPr>
        <w:suppressAutoHyphens/>
        <w:spacing w:after="120"/>
        <w:ind w:left="0" w:firstLine="0"/>
        <w:jc w:val="both"/>
        <w:rPr>
          <w:rFonts w:cs="Arial"/>
          <w:b/>
          <w:szCs w:val="20"/>
        </w:rPr>
      </w:pPr>
      <w:r w:rsidRPr="007F71B6">
        <w:rPr>
          <w:rFonts w:cs="Arial"/>
          <w:b/>
          <w:szCs w:val="20"/>
        </w:rPr>
        <w:t>ÁREAS A SEREM LIMPAS E CONSERVADAS</w:t>
      </w:r>
    </w:p>
    <w:p w14:paraId="56A2A2B9" w14:textId="77777777" w:rsidR="007F71B6" w:rsidRPr="007F71B6" w:rsidRDefault="007F71B6" w:rsidP="007F71B6">
      <w:pPr>
        <w:numPr>
          <w:ilvl w:val="2"/>
          <w:numId w:val="1"/>
        </w:numPr>
        <w:suppressAutoHyphens/>
        <w:spacing w:after="120" w:line="276" w:lineRule="auto"/>
        <w:ind w:left="567" w:firstLine="0"/>
        <w:jc w:val="both"/>
        <w:rPr>
          <w:rFonts w:eastAsiaTheme="majorEastAsia" w:cs="Times New Roman"/>
          <w:szCs w:val="20"/>
        </w:rPr>
      </w:pPr>
      <w:r w:rsidRPr="007F71B6">
        <w:rPr>
          <w:rFonts w:eastAsiaTheme="majorEastAsia" w:cs="Times New Roman"/>
          <w:szCs w:val="20"/>
        </w:rPr>
        <w:t>São definições das áreas:</w:t>
      </w:r>
    </w:p>
    <w:p w14:paraId="3849888C"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área interna a área edificada do imóvel;</w:t>
      </w:r>
    </w:p>
    <w:p w14:paraId="78082791"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área externa aquela não edificada, mas integrante do imóvel (calçadas e áreas de estacionamento);</w:t>
      </w:r>
    </w:p>
    <w:p w14:paraId="6BE2D52B" w14:textId="77777777" w:rsidR="007F71B6" w:rsidRPr="007F71B6" w:rsidRDefault="007F71B6" w:rsidP="007F71B6">
      <w:pPr>
        <w:numPr>
          <w:ilvl w:val="3"/>
          <w:numId w:val="1"/>
        </w:numPr>
        <w:suppressAutoHyphens/>
        <w:spacing w:after="120" w:line="276" w:lineRule="auto"/>
        <w:ind w:left="0" w:firstLine="0"/>
        <w:jc w:val="both"/>
        <w:rPr>
          <w:rFonts w:eastAsiaTheme="majorEastAsia" w:cs="Times New Roman"/>
          <w:szCs w:val="20"/>
        </w:rPr>
      </w:pPr>
      <w:r w:rsidRPr="007F71B6">
        <w:rPr>
          <w:rFonts w:eastAsiaTheme="majorEastAsia" w:cs="Times New Roman"/>
          <w:szCs w:val="20"/>
        </w:rPr>
        <w:t>Considera-se esquadria (faces externa e interna) aquela cuja limpeza não demanda a utilização de equipamentos especiais;</w:t>
      </w:r>
    </w:p>
    <w:p w14:paraId="7818B73F"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Os serviços deverão ser executados por funcionários devidamente habilitados e com vínculo empregatício com a empresa Contratada.</w:t>
      </w:r>
    </w:p>
    <w:p w14:paraId="673AE9FD" w14:textId="6F92E000"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A carga horária será conforme descrito no respectivo item.</w:t>
      </w:r>
    </w:p>
    <w:p w14:paraId="5A2F83B9" w14:textId="23410A96"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&lt;SUPRIMIDO&gt;</w:t>
      </w:r>
    </w:p>
    <w:p w14:paraId="6BDD30DD" w14:textId="722CD224"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Os serviços deverão ser prestados de segunda-feira a sexta-feira, em horário a ser estabelecido e alterado de acordo com a conveniência da Administração, devendo ser feita escala de horário, de forma que seja a melhor para atender aos serviços e que não exceda a carga horária prevista.</w:t>
      </w:r>
    </w:p>
    <w:p w14:paraId="1FA87444"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INDICE DE PRODUTIVIDADE</w:t>
      </w:r>
    </w:p>
    <w:p w14:paraId="1C81106C"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 xml:space="preserve">Produtividade: é a capacidade de realização de determinado volume de tarefas, em função de uma determinada rotina de execução de serviços, considerando-se os recursos humanos, materiais e tecnológicos disponibilizados, o nível de qualidade exigido e as condições do local de prestação do serviço. </w:t>
      </w:r>
    </w:p>
    <w:p w14:paraId="1E5FD029"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Total de serventes por unidade: É a soma das multiplicações do Fator de Produtividade pelas áreas do imóvel, arredondada para cima caso a primeira casa decimal seja 6 ou maior, ou para baixo caso a segunda casa decimal seja 5 ou menor.</w:t>
      </w:r>
    </w:p>
    <w:p w14:paraId="5CC16EF6" w14:textId="5FC3A262"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O quantitativo máximo dos profissionais foi apurado levando-se em consideração o intervalo de produtividade.</w:t>
      </w:r>
    </w:p>
    <w:p w14:paraId="03CACACF" w14:textId="77777777" w:rsidR="007F71B6" w:rsidRPr="007F71B6" w:rsidRDefault="007F71B6" w:rsidP="007F71B6">
      <w:pPr>
        <w:numPr>
          <w:ilvl w:val="2"/>
          <w:numId w:val="1"/>
        </w:numPr>
        <w:spacing w:before="120" w:after="120" w:line="276" w:lineRule="auto"/>
        <w:ind w:left="567" w:firstLine="0"/>
        <w:jc w:val="both"/>
        <w:rPr>
          <w:rFonts w:cs="Arial"/>
          <w:szCs w:val="20"/>
        </w:rPr>
      </w:pPr>
      <w:r w:rsidRPr="007F71B6">
        <w:rPr>
          <w:rFonts w:cs="Arial"/>
          <w:szCs w:val="20"/>
        </w:rPr>
        <w:t>A empresa deverá alocar na dependência do CORE-SP recursos humanos de seu quadro no quantitativo mínimo suficiente para a realização eficiente dos serviços, conforme a produtividade indicada na proposta apresentada pela empresa.</w:t>
      </w:r>
    </w:p>
    <w:p w14:paraId="15D308D8"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DESCRIÇÃO DETALHADA DOS SERVIÇOS DE LIMPEZA E CONSERVAÇÃO E FREQUÊNCIA / PERIODICIDADE.</w:t>
      </w:r>
    </w:p>
    <w:p w14:paraId="5C070F4C"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lastRenderedPageBreak/>
        <w:t>Os serviços abaixo relacionados deverão ser realizados no imóvel dos órgãos constantes nos Anexos, observada as suas peculiaridades.</w:t>
      </w:r>
    </w:p>
    <w:p w14:paraId="15E2C5BB" w14:textId="77777777" w:rsidR="007F71B6" w:rsidRPr="007F71B6" w:rsidRDefault="007F71B6" w:rsidP="007F71B6">
      <w:pPr>
        <w:pStyle w:val="PargrafodaLista"/>
        <w:numPr>
          <w:ilvl w:val="2"/>
          <w:numId w:val="1"/>
        </w:numPr>
        <w:spacing w:before="120" w:after="120" w:line="276" w:lineRule="auto"/>
        <w:ind w:left="567" w:firstLine="0"/>
        <w:contextualSpacing w:val="0"/>
        <w:jc w:val="both"/>
        <w:rPr>
          <w:rFonts w:cs="Arial"/>
          <w:szCs w:val="20"/>
        </w:rPr>
      </w:pPr>
      <w:r w:rsidRPr="007F71B6">
        <w:rPr>
          <w:rFonts w:cs="Arial"/>
          <w:szCs w:val="20"/>
        </w:rPr>
        <w:t>Baseado nesta descrição e frequências de serviços, a CONTRATADA, deverá mensalmente e semestralmente elaborar um cronograma de trabalho.</w:t>
      </w:r>
    </w:p>
    <w:p w14:paraId="37C858B9" w14:textId="77777777" w:rsidR="007F71B6" w:rsidRPr="007F71B6" w:rsidRDefault="007F71B6" w:rsidP="007F71B6">
      <w:pPr>
        <w:numPr>
          <w:ilvl w:val="3"/>
          <w:numId w:val="1"/>
        </w:numPr>
        <w:spacing w:before="120" w:after="120" w:line="276" w:lineRule="auto"/>
        <w:ind w:left="0" w:firstLine="0"/>
        <w:jc w:val="both"/>
        <w:rPr>
          <w:rFonts w:cs="Arial"/>
          <w:b/>
          <w:szCs w:val="20"/>
          <w:u w:val="single"/>
        </w:rPr>
      </w:pPr>
      <w:r w:rsidRPr="007F71B6">
        <w:rPr>
          <w:rFonts w:cs="Arial"/>
          <w:b/>
          <w:szCs w:val="20"/>
          <w:u w:val="single"/>
        </w:rPr>
        <w:t>Em até 30 (trinta) dias da emissão da Ordem de Serviço, deverão ser entregues 02 (dois) cronogramas, 01 (um) contendo todas as atividades de cada semestre e o outro com as atividades mensais.</w:t>
      </w:r>
    </w:p>
    <w:p w14:paraId="1C00771E" w14:textId="77777777" w:rsidR="007F71B6" w:rsidRPr="007F71B6" w:rsidRDefault="007F71B6" w:rsidP="007F71B6">
      <w:pPr>
        <w:numPr>
          <w:ilvl w:val="3"/>
          <w:numId w:val="1"/>
        </w:numPr>
        <w:spacing w:before="120" w:after="120" w:line="276" w:lineRule="auto"/>
        <w:ind w:left="0" w:firstLine="0"/>
        <w:jc w:val="both"/>
        <w:rPr>
          <w:rFonts w:cs="Arial"/>
          <w:b/>
          <w:szCs w:val="20"/>
          <w:u w:val="single"/>
        </w:rPr>
      </w:pPr>
      <w:r w:rsidRPr="007F71B6">
        <w:rPr>
          <w:rFonts w:cs="Arial"/>
          <w:b/>
          <w:szCs w:val="20"/>
          <w:u w:val="single"/>
        </w:rPr>
        <w:t>Os cronogramas deverão ser atualizados até o 2° dia útil de cada mês para o cronograma mensal e até o 2° dia útil do primeiro mês de cada semestre no caso do cronograma semestral.</w:t>
      </w:r>
    </w:p>
    <w:p w14:paraId="58E67F6E" w14:textId="77777777" w:rsidR="007F71B6" w:rsidRPr="007F71B6" w:rsidRDefault="007F71B6" w:rsidP="007F71B6">
      <w:pPr>
        <w:numPr>
          <w:ilvl w:val="3"/>
          <w:numId w:val="1"/>
        </w:numPr>
        <w:tabs>
          <w:tab w:val="left" w:pos="567"/>
          <w:tab w:val="left" w:pos="851"/>
        </w:tabs>
        <w:autoSpaceDE w:val="0"/>
        <w:autoSpaceDN w:val="0"/>
        <w:adjustRightInd w:val="0"/>
        <w:spacing w:before="120" w:after="120" w:line="276" w:lineRule="auto"/>
        <w:ind w:left="0" w:firstLine="0"/>
        <w:jc w:val="both"/>
        <w:rPr>
          <w:rFonts w:cs="Arial"/>
          <w:b/>
          <w:szCs w:val="20"/>
        </w:rPr>
      </w:pPr>
      <w:r w:rsidRPr="007F71B6">
        <w:rPr>
          <w:rFonts w:cs="Arial"/>
          <w:szCs w:val="20"/>
        </w:rPr>
        <w:t xml:space="preserve">Qualquer alteração no cronograma deverá ser comunicada imediatamente à </w:t>
      </w:r>
      <w:r w:rsidRPr="007F71B6">
        <w:rPr>
          <w:rFonts w:cs="Arial"/>
          <w:b/>
          <w:szCs w:val="20"/>
        </w:rPr>
        <w:t>CONTRATANTE</w:t>
      </w:r>
      <w:r w:rsidRPr="007F71B6">
        <w:rPr>
          <w:rFonts w:cs="Arial"/>
          <w:szCs w:val="20"/>
        </w:rPr>
        <w:t>, não sendo aceitas reclamações posteriores quanto à fiscalização dos serviços.</w:t>
      </w:r>
    </w:p>
    <w:p w14:paraId="1DB38E62" w14:textId="77777777" w:rsidR="007F71B6" w:rsidRPr="007F71B6" w:rsidRDefault="007F71B6" w:rsidP="007F71B6">
      <w:pPr>
        <w:numPr>
          <w:ilvl w:val="3"/>
          <w:numId w:val="1"/>
        </w:numPr>
        <w:tabs>
          <w:tab w:val="left" w:pos="567"/>
          <w:tab w:val="left" w:pos="851"/>
        </w:tabs>
        <w:autoSpaceDE w:val="0"/>
        <w:autoSpaceDN w:val="0"/>
        <w:adjustRightInd w:val="0"/>
        <w:spacing w:before="120" w:after="120" w:line="276" w:lineRule="auto"/>
        <w:ind w:left="0" w:firstLine="0"/>
        <w:jc w:val="both"/>
        <w:rPr>
          <w:rFonts w:cs="Arial"/>
          <w:b/>
          <w:szCs w:val="20"/>
        </w:rPr>
      </w:pPr>
      <w:r w:rsidRPr="007F71B6">
        <w:rPr>
          <w:rFonts w:cs="Arial"/>
          <w:b/>
          <w:szCs w:val="20"/>
        </w:rPr>
        <w:t xml:space="preserve">O CRONOGRAMA DEVERÁ CONTER </w:t>
      </w:r>
      <w:r w:rsidRPr="007F71B6">
        <w:rPr>
          <w:rFonts w:cs="Arial"/>
          <w:b/>
          <w:szCs w:val="20"/>
          <w:u w:val="single"/>
        </w:rPr>
        <w:t>NO MÍNIMO</w:t>
      </w:r>
      <w:r w:rsidRPr="007F71B6">
        <w:rPr>
          <w:rFonts w:cs="Arial"/>
          <w:b/>
          <w:szCs w:val="20"/>
        </w:rPr>
        <w:t xml:space="preserve"> AS ATIVIDADES E FREQUÊNCIAS CONSTANTES DOS ITENS ABAIXO.</w:t>
      </w:r>
    </w:p>
    <w:p w14:paraId="0C69FCE7" w14:textId="77777777" w:rsidR="007F71B6" w:rsidRPr="007F71B6" w:rsidRDefault="007F71B6" w:rsidP="007F71B6">
      <w:pPr>
        <w:pStyle w:val="PargrafodaLista"/>
        <w:numPr>
          <w:ilvl w:val="1"/>
          <w:numId w:val="1"/>
        </w:numPr>
        <w:spacing w:before="120" w:after="120" w:line="276" w:lineRule="auto"/>
        <w:ind w:left="0" w:firstLine="0"/>
        <w:contextualSpacing w:val="0"/>
        <w:jc w:val="both"/>
        <w:rPr>
          <w:rFonts w:cs="Arial"/>
          <w:b/>
          <w:szCs w:val="20"/>
        </w:rPr>
      </w:pPr>
      <w:r w:rsidRPr="007F71B6">
        <w:rPr>
          <w:rFonts w:cs="Arial"/>
          <w:b/>
          <w:szCs w:val="20"/>
        </w:rPr>
        <w:t>ÁREAS INTERNAS</w:t>
      </w:r>
    </w:p>
    <w:p w14:paraId="5917DF57" w14:textId="7404FDD0" w:rsidR="007F71B6" w:rsidRPr="007F71B6" w:rsidRDefault="007F71B6" w:rsidP="007F71B6">
      <w:pPr>
        <w:numPr>
          <w:ilvl w:val="2"/>
          <w:numId w:val="1"/>
        </w:numPr>
        <w:spacing w:before="120" w:after="120" w:line="276" w:lineRule="auto"/>
        <w:ind w:left="567" w:firstLine="0"/>
        <w:jc w:val="both"/>
        <w:rPr>
          <w:rFonts w:cs="Arial"/>
          <w:b/>
          <w:szCs w:val="20"/>
          <w:u w:val="single"/>
        </w:rPr>
      </w:pPr>
      <w:r w:rsidRPr="007F71B6">
        <w:rPr>
          <w:rFonts w:cs="Arial"/>
          <w:b/>
          <w:szCs w:val="20"/>
          <w:u w:val="single"/>
        </w:rPr>
        <w:t>SEMANALMENTE</w:t>
      </w:r>
    </w:p>
    <w:p w14:paraId="03DFFA0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completamente o pó das mesas, armários, arquivos, prateleiras, balcões, guichês, bem como dos demais móveis existentes, e aplicar saneante domissanitário adequado;</w:t>
      </w:r>
    </w:p>
    <w:p w14:paraId="4286B355"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Retirar com flanela o pó dos aparelhos eletroeletrônicos (televisão, DVD, computador, data show, impressora, fax) </w:t>
      </w:r>
      <w:proofErr w:type="spellStart"/>
      <w:r w:rsidRPr="007F71B6">
        <w:rPr>
          <w:rFonts w:cs="Arial"/>
          <w:szCs w:val="20"/>
        </w:rPr>
        <w:t>etc</w:t>
      </w:r>
      <w:proofErr w:type="spellEnd"/>
      <w:r w:rsidRPr="007F71B6">
        <w:rPr>
          <w:rFonts w:cs="Arial"/>
          <w:szCs w:val="20"/>
        </w:rPr>
        <w:t>;</w:t>
      </w:r>
    </w:p>
    <w:p w14:paraId="449A9BD8"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Retirar o pó das cadeiras, sofás, bancos, poltronas e pufes;</w:t>
      </w:r>
    </w:p>
    <w:p w14:paraId="7A5990BF"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Varrer e passar pano úmido com produtos adequados, os pisos </w:t>
      </w:r>
      <w:proofErr w:type="spellStart"/>
      <w:r w:rsidRPr="007F71B6">
        <w:rPr>
          <w:rFonts w:cs="Arial"/>
          <w:szCs w:val="20"/>
        </w:rPr>
        <w:t>paviflex</w:t>
      </w:r>
      <w:proofErr w:type="spellEnd"/>
      <w:r w:rsidRPr="007F71B6">
        <w:rPr>
          <w:rFonts w:cs="Arial"/>
          <w:szCs w:val="20"/>
        </w:rPr>
        <w:t xml:space="preserve">, cerâmicos, </w:t>
      </w:r>
      <w:proofErr w:type="spellStart"/>
      <w:r w:rsidRPr="007F71B6">
        <w:rPr>
          <w:rFonts w:cs="Arial"/>
          <w:szCs w:val="20"/>
        </w:rPr>
        <w:t>granilite</w:t>
      </w:r>
      <w:proofErr w:type="spellEnd"/>
      <w:r w:rsidRPr="007F71B6">
        <w:rPr>
          <w:rFonts w:cs="Arial"/>
          <w:szCs w:val="20"/>
        </w:rPr>
        <w:t>, pedra, mármore, etc.;</w:t>
      </w:r>
    </w:p>
    <w:p w14:paraId="5912E31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Varrer e passar pano úmido nas escadas, se for o caso;</w:t>
      </w:r>
    </w:p>
    <w:p w14:paraId="449E3B20"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capachos e tapetes, varrê-los e aspirar o pó;</w:t>
      </w:r>
    </w:p>
    <w:p w14:paraId="054F11B2"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manchas, porventura existentes, dos vidros das portas, divisórias, parede, lambris;</w:t>
      </w:r>
    </w:p>
    <w:p w14:paraId="45668FB0"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Varrer os pisos de cimento e em placas de aço revestidas em fórmica;</w:t>
      </w:r>
    </w:p>
    <w:p w14:paraId="0AA32B5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Aspirar o pó dos carpetes dos tablados das salas;</w:t>
      </w:r>
    </w:p>
    <w:p w14:paraId="30C3026C"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os corrimãos;</w:t>
      </w:r>
    </w:p>
    <w:p w14:paraId="4440C43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Retirar o pó das portas, onde estão localizados os hidrantes;</w:t>
      </w:r>
    </w:p>
    <w:p w14:paraId="03B39FA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e aplicar vaselina líquida nos “pés” das mesas e cadeiras, observando as características de cada mobiliário;</w:t>
      </w:r>
    </w:p>
    <w:p w14:paraId="1CFFF227"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b/>
          <w:szCs w:val="20"/>
          <w:u w:val="single"/>
        </w:rPr>
        <w:t>Abastecer ininterruptamente</w:t>
      </w:r>
      <w:r w:rsidRPr="007F71B6">
        <w:rPr>
          <w:rFonts w:cs="Arial"/>
          <w:szCs w:val="20"/>
        </w:rPr>
        <w:t xml:space="preserve"> os sanitários com papel toalha, higiênico, sabonete líquido e pedras sanitárias e retirar os lixos;</w:t>
      </w:r>
    </w:p>
    <w:p w14:paraId="21F99604" w14:textId="2D28AE5C"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&lt;SUPRIMIDO&gt;;</w:t>
      </w:r>
    </w:p>
    <w:p w14:paraId="7EFCD4B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 Lavagem, desinfecção e desodorização dos sanitários: pisos, metais, bacias/cubas/pias (bancadas), divisórias assentos, vasos sanitários, mictórios, paredes e portas;</w:t>
      </w:r>
    </w:p>
    <w:p w14:paraId="447A6D3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 Limpar os espelhos com produtos adequados;</w:t>
      </w:r>
    </w:p>
    <w:p w14:paraId="27BBC77F"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Retirar o lixo uma vez ao dia, e/ou quando solicitado, o acondicionando em sacos plásticos de cem litros, removendo-os para local indicado pela </w:t>
      </w:r>
      <w:r w:rsidRPr="007F71B6">
        <w:rPr>
          <w:rFonts w:cs="Arial"/>
          <w:b/>
          <w:szCs w:val="20"/>
        </w:rPr>
        <w:t>CONTRATANTE</w:t>
      </w:r>
      <w:r w:rsidRPr="007F71B6">
        <w:rPr>
          <w:rFonts w:cs="Arial"/>
          <w:szCs w:val="20"/>
        </w:rPr>
        <w:t>;</w:t>
      </w:r>
    </w:p>
    <w:p w14:paraId="69E10CA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lastRenderedPageBreak/>
        <w:t xml:space="preserve">Acondicionar em sacos plásticos distintos os resíduos sólidos recicláveis, constantes dos recipientes para coleta seletiva disponibilizados pela Contratante, encaminhando-os para local de armazenagem por </w:t>
      </w:r>
      <w:proofErr w:type="gramStart"/>
      <w:r w:rsidRPr="007F71B6">
        <w:rPr>
          <w:rFonts w:cs="Arial"/>
          <w:szCs w:val="20"/>
        </w:rPr>
        <w:t>esta indicado</w:t>
      </w:r>
      <w:proofErr w:type="gramEnd"/>
      <w:r w:rsidRPr="007F71B6">
        <w:rPr>
          <w:rFonts w:cs="Arial"/>
          <w:szCs w:val="20"/>
        </w:rPr>
        <w:t>.</w:t>
      </w:r>
    </w:p>
    <w:p w14:paraId="79B05C3A"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É vedado o acondicionamento conjunto de resíduos recicláveis com não recicláveis, orgânicos ou com rejeitos.</w:t>
      </w:r>
    </w:p>
    <w:p w14:paraId="7DCF2849"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Os resíduos recicláveis não deverão ser encaminhados para a coleta seletiva da Municipalidade, nos termos do Decreto 5.940, de 2006.</w:t>
      </w:r>
    </w:p>
    <w:p w14:paraId="0F49653E"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diária e/ou quando solicitado pela </w:t>
      </w:r>
      <w:r w:rsidRPr="007F71B6">
        <w:rPr>
          <w:rFonts w:cs="Arial"/>
          <w:b/>
          <w:szCs w:val="20"/>
        </w:rPr>
        <w:t>CONTRATANTE</w:t>
      </w:r>
      <w:r w:rsidRPr="007F71B6">
        <w:rPr>
          <w:rFonts w:cs="Arial"/>
          <w:szCs w:val="20"/>
        </w:rPr>
        <w:t>.</w:t>
      </w:r>
    </w:p>
    <w:p w14:paraId="70084A51" w14:textId="77777777" w:rsidR="007F71B6" w:rsidRPr="007F71B6" w:rsidRDefault="007F71B6" w:rsidP="007F71B6">
      <w:pPr>
        <w:numPr>
          <w:ilvl w:val="2"/>
          <w:numId w:val="1"/>
        </w:numPr>
        <w:spacing w:before="120" w:after="120" w:line="276" w:lineRule="auto"/>
        <w:ind w:left="567" w:firstLine="0"/>
        <w:jc w:val="both"/>
        <w:rPr>
          <w:rFonts w:cs="Arial"/>
          <w:b/>
          <w:szCs w:val="20"/>
          <w:u w:val="single"/>
        </w:rPr>
      </w:pPr>
      <w:r w:rsidRPr="007F71B6">
        <w:rPr>
          <w:rFonts w:cs="Arial"/>
          <w:b/>
          <w:szCs w:val="20"/>
          <w:u w:val="single"/>
        </w:rPr>
        <w:t>MENSALMENTE</w:t>
      </w:r>
    </w:p>
    <w:p w14:paraId="09180003"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Remover manchas de paredes, forros, rodapés, tetos;</w:t>
      </w:r>
    </w:p>
    <w:p w14:paraId="78C52CD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Limpar atrás dos móveis, armários e arquivos;</w:t>
      </w:r>
    </w:p>
    <w:p w14:paraId="3F56CF7C"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persianas, cortinas, com equipamentos e acessórios recomendados pelo fabricante; </w:t>
      </w:r>
    </w:p>
    <w:p w14:paraId="0062A0B1"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Proceder à limpeza completa, com produtos adequados, dos peitoris, caixilhos e janelas;</w:t>
      </w:r>
    </w:p>
    <w:p w14:paraId="62BB5534"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as obras de arte de acordo com as recomendações da </w:t>
      </w:r>
      <w:r w:rsidRPr="007F71B6">
        <w:rPr>
          <w:rFonts w:cs="Arial"/>
          <w:b/>
          <w:szCs w:val="20"/>
        </w:rPr>
        <w:t>CONTRATANTE, se for o caso</w:t>
      </w:r>
      <w:r w:rsidRPr="007F71B6">
        <w:rPr>
          <w:rFonts w:cs="Arial"/>
          <w:szCs w:val="20"/>
        </w:rPr>
        <w:t>;</w:t>
      </w:r>
    </w:p>
    <w:p w14:paraId="47C0A0DB"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Limpar por fora as tubulações aparentes (hidráulica, sanitária, elétrica, </w:t>
      </w:r>
      <w:proofErr w:type="spellStart"/>
      <w:r w:rsidRPr="007F71B6">
        <w:rPr>
          <w:rFonts w:cs="Arial"/>
          <w:szCs w:val="20"/>
        </w:rPr>
        <w:t>etc</w:t>
      </w:r>
      <w:proofErr w:type="spellEnd"/>
      <w:r w:rsidRPr="007F71B6">
        <w:rPr>
          <w:rFonts w:cs="Arial"/>
          <w:szCs w:val="20"/>
        </w:rPr>
        <w:t>);</w:t>
      </w:r>
    </w:p>
    <w:p w14:paraId="43E7C82D"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Aspirar o pó;</w:t>
      </w:r>
    </w:p>
    <w:p w14:paraId="0143C4AA"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mensal e/ou quando solicitado pela </w:t>
      </w:r>
      <w:r w:rsidRPr="007F71B6">
        <w:rPr>
          <w:rFonts w:cs="Arial"/>
          <w:b/>
          <w:szCs w:val="20"/>
        </w:rPr>
        <w:t>CONTRATANTE</w:t>
      </w:r>
      <w:r w:rsidRPr="007F71B6">
        <w:rPr>
          <w:rFonts w:cs="Arial"/>
          <w:szCs w:val="20"/>
        </w:rPr>
        <w:t>.</w:t>
      </w:r>
    </w:p>
    <w:p w14:paraId="262AE657" w14:textId="77777777" w:rsidR="007F71B6" w:rsidRPr="007F71B6" w:rsidRDefault="007F71B6" w:rsidP="007F71B6">
      <w:pPr>
        <w:numPr>
          <w:ilvl w:val="3"/>
          <w:numId w:val="1"/>
        </w:numPr>
        <w:autoSpaceDE w:val="0"/>
        <w:autoSpaceDN w:val="0"/>
        <w:adjustRightInd w:val="0"/>
        <w:spacing w:before="120" w:after="120" w:line="276" w:lineRule="auto"/>
        <w:ind w:left="0" w:firstLine="0"/>
        <w:jc w:val="both"/>
        <w:rPr>
          <w:rFonts w:cs="Arial"/>
          <w:szCs w:val="20"/>
        </w:rPr>
      </w:pPr>
      <w:r w:rsidRPr="007F71B6">
        <w:rPr>
          <w:rFonts w:cs="Arial"/>
          <w:szCs w:val="20"/>
        </w:rPr>
        <w:t xml:space="preserve">Executar demais serviços considerados necessários à frequência semanal e/ou quando solicitado pela </w:t>
      </w:r>
      <w:r w:rsidRPr="007F71B6">
        <w:rPr>
          <w:rFonts w:cs="Arial"/>
          <w:b/>
          <w:szCs w:val="20"/>
        </w:rPr>
        <w:t>CONTRATANTE</w:t>
      </w:r>
      <w:r w:rsidRPr="007F71B6">
        <w:rPr>
          <w:rFonts w:cs="Arial"/>
          <w:szCs w:val="20"/>
        </w:rPr>
        <w:t>.</w:t>
      </w:r>
    </w:p>
    <w:p w14:paraId="158BD6A8" w14:textId="77777777" w:rsidR="007F71B6" w:rsidRPr="00E30AB7" w:rsidRDefault="007F71B6" w:rsidP="007F71B6">
      <w:pPr>
        <w:pStyle w:val="Nivel1"/>
        <w:numPr>
          <w:ilvl w:val="1"/>
          <w:numId w:val="1"/>
        </w:numPr>
        <w:ind w:left="0" w:firstLine="0"/>
        <w:rPr>
          <w:color w:val="auto"/>
        </w:rPr>
      </w:pPr>
      <w:r w:rsidRPr="00E30AB7">
        <w:rPr>
          <w:color w:val="auto"/>
        </w:rPr>
        <w:t>DEVERES E DISCIPLINA EXIGIDOS</w:t>
      </w:r>
    </w:p>
    <w:p w14:paraId="30B6B0A4"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É obrigatório o cumprimento da periodicidade dos serviços em uma frequência que mantenha o ambiente limpo, organizado e higienizado;</w:t>
      </w:r>
    </w:p>
    <w:p w14:paraId="6BA35399"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É expressamente necessário observar na Limpeza e Conservação dos pisos, móveis, equipamentos eletroeletrônicos, caixilhos, etc. as características de cada item com o objetivo de preservar a qualidade dos bens da </w:t>
      </w:r>
      <w:r w:rsidRPr="00E30AB7">
        <w:rPr>
          <w:rFonts w:cs="Arial"/>
          <w:b/>
          <w:szCs w:val="20"/>
        </w:rPr>
        <w:t>CONTRATANTE</w:t>
      </w:r>
      <w:r w:rsidRPr="00E30AB7">
        <w:rPr>
          <w:rFonts w:cs="Arial"/>
          <w:szCs w:val="20"/>
        </w:rPr>
        <w:t>;</w:t>
      </w:r>
    </w:p>
    <w:p w14:paraId="73CB147B"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É vedada a utilização de ácido ou soda cáustica em qualquer tipo de revestimento de pisos, tetos e paredes, inclusive das fachadas;</w:t>
      </w:r>
    </w:p>
    <w:p w14:paraId="50DDB54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A utilização de cera também é vedada para o piso de escadas, hall de circulação e saídas de emergência;</w:t>
      </w:r>
    </w:p>
    <w:p w14:paraId="64807C12"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Pisos elevados (placas de aço revestidas em fórmica): Não molhar, mesmo que o revestimento seja lavável e utilizar apenas pano umedecido com água e sabão neutro;</w:t>
      </w:r>
    </w:p>
    <w:p w14:paraId="3024B47A"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Para pisos </w:t>
      </w:r>
      <w:proofErr w:type="spellStart"/>
      <w:r w:rsidRPr="00E30AB7">
        <w:rPr>
          <w:rFonts w:cs="Arial"/>
          <w:szCs w:val="20"/>
        </w:rPr>
        <w:t>paviflex</w:t>
      </w:r>
      <w:proofErr w:type="spellEnd"/>
      <w:r w:rsidRPr="00E30AB7">
        <w:rPr>
          <w:rFonts w:cs="Arial"/>
          <w:szCs w:val="20"/>
        </w:rPr>
        <w:t>: utilizar na limpeza diária pano úmido com detergente neutro;</w:t>
      </w:r>
    </w:p>
    <w:p w14:paraId="0B2C826B"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A maioria dos produtos de uso diário (café, leite, tinta de caneta etc.) não mancha o </w:t>
      </w:r>
      <w:proofErr w:type="spellStart"/>
      <w:r w:rsidRPr="00E30AB7">
        <w:rPr>
          <w:rFonts w:cs="Arial"/>
          <w:szCs w:val="20"/>
        </w:rPr>
        <w:t>paviflex</w:t>
      </w:r>
      <w:proofErr w:type="spellEnd"/>
      <w:r w:rsidRPr="00E30AB7">
        <w:rPr>
          <w:rFonts w:cs="Arial"/>
          <w:szCs w:val="20"/>
        </w:rPr>
        <w:t xml:space="preserve"> desde que a limpeza seja feita imediatamente com um pano umedecido com álcool ou detergente neutro. Não empregar água sanitária;</w:t>
      </w:r>
    </w:p>
    <w:p w14:paraId="4593EB0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Não utilizar para a remoção de manchas: solvente, gasolina, querosene;</w:t>
      </w:r>
    </w:p>
    <w:p w14:paraId="56AC7988"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 xml:space="preserve">Na limpeza do piso de </w:t>
      </w:r>
      <w:proofErr w:type="spellStart"/>
      <w:r w:rsidRPr="00E30AB7">
        <w:rPr>
          <w:rFonts w:cs="Arial"/>
          <w:szCs w:val="20"/>
        </w:rPr>
        <w:t>granilite</w:t>
      </w:r>
      <w:proofErr w:type="spellEnd"/>
      <w:r w:rsidRPr="00E30AB7">
        <w:rPr>
          <w:rFonts w:cs="Arial"/>
          <w:szCs w:val="20"/>
        </w:rPr>
        <w:t xml:space="preserve"> não deverão ser aplicados: cloro, água sanitária, produtos abrasivos;</w:t>
      </w:r>
    </w:p>
    <w:p w14:paraId="31BF3844"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lastRenderedPageBreak/>
        <w:t>Limpar as luminárias e difusores com espanador;</w:t>
      </w:r>
    </w:p>
    <w:p w14:paraId="0FDE44B9"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Antes de ligar os equipamentos de limpeza, deverão ser verificadas as voltagens das tomadas;</w:t>
      </w:r>
    </w:p>
    <w:p w14:paraId="5CFF33A3"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Todos os cestos de lixo devem ser mantidos permanentemente com sacos plásticos;</w:t>
      </w:r>
    </w:p>
    <w:p w14:paraId="456CEA87"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No horário do expediente ao efetuar a limpeza dos pisos e sanitários deverão ser isoladas as áreas com placas de sinalização;</w:t>
      </w:r>
    </w:p>
    <w:p w14:paraId="7E6E0F9C"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Portas e janelas: se de alumínio, utilizar vaselina líquida aplicada com pano seco e remover o excesso com outro pano seco limpo (não usar produtos que contenham ácido, palha de aço ou qualquer outro produto abrasivo); se pintadas ou envernizadas, usar pano limpo umedecido em água e sabão neutro (não usar álcool, palha de aço ou detergentes);</w:t>
      </w:r>
    </w:p>
    <w:p w14:paraId="5F59DA51"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Para a realização dos serviços de varrição a CONTRATADA deverá observar a utilização do equipamento adequado, ou seja, vassoura etc.;</w:t>
      </w:r>
    </w:p>
    <w:p w14:paraId="15193F01" w14:textId="77777777" w:rsidR="007F71B6" w:rsidRPr="00E30AB7" w:rsidRDefault="007F71B6" w:rsidP="007F71B6">
      <w:pPr>
        <w:numPr>
          <w:ilvl w:val="2"/>
          <w:numId w:val="1"/>
        </w:numPr>
        <w:spacing w:before="120" w:after="120" w:line="276" w:lineRule="auto"/>
        <w:ind w:left="567" w:firstLine="0"/>
        <w:jc w:val="both"/>
        <w:rPr>
          <w:rFonts w:cs="Arial"/>
          <w:szCs w:val="20"/>
        </w:rPr>
      </w:pPr>
      <w:r w:rsidRPr="00E30AB7">
        <w:rPr>
          <w:rFonts w:cs="Arial"/>
          <w:szCs w:val="20"/>
        </w:rPr>
        <w:t>Na limpeza dos acessórios do Computador, a CONTRATADA deverá observar:</w:t>
      </w:r>
    </w:p>
    <w:p w14:paraId="0492BA38"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Antes de limpar o computador, desconectá-lo da tomada elétrica. Limpar o computador com um pano macio umedecido em água. Não utilizar produtos de limpeza líquidos ou em aerossol que possam conter substâncias inflamáveis;</w:t>
      </w:r>
    </w:p>
    <w:p w14:paraId="0BFEBA4F"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Para limpar a tela do monitor, umedecer levemente com água um pano limpo e macio. Poderá ser utilizado um tecido especial para limpeza de telas de computador ou uma solução adequada para revestimento </w:t>
      </w:r>
      <w:proofErr w:type="spellStart"/>
      <w:r w:rsidRPr="00E30AB7">
        <w:rPr>
          <w:rFonts w:cs="Arial"/>
          <w:szCs w:val="20"/>
        </w:rPr>
        <w:t>antiestático</w:t>
      </w:r>
      <w:proofErr w:type="spellEnd"/>
      <w:r w:rsidRPr="00E30AB7">
        <w:rPr>
          <w:rFonts w:cs="Arial"/>
          <w:szCs w:val="20"/>
        </w:rPr>
        <w:t>;</w:t>
      </w:r>
    </w:p>
    <w:p w14:paraId="463E1282"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Limpar o teclado, o computador e a parte plástica do monitor com um pano macio umedecido em uma solução de três partes de água e uma parte de detergente para louças;</w:t>
      </w:r>
    </w:p>
    <w:p w14:paraId="5658ECB4"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Não ensopar o pano, nem deixar cair água na parte interna do computador ou do teclado;</w:t>
      </w:r>
    </w:p>
    <w:p w14:paraId="2C7D8950" w14:textId="77777777" w:rsidR="007F71B6" w:rsidRPr="00E30AB7" w:rsidRDefault="007F71B6" w:rsidP="007F71B6">
      <w:pPr>
        <w:numPr>
          <w:ilvl w:val="3"/>
          <w:numId w:val="1"/>
        </w:numPr>
        <w:tabs>
          <w:tab w:val="left" w:pos="567"/>
          <w:tab w:val="left" w:pos="1232"/>
        </w:tabs>
        <w:autoSpaceDE w:val="0"/>
        <w:autoSpaceDN w:val="0"/>
        <w:adjustRightInd w:val="0"/>
        <w:spacing w:before="120" w:after="120" w:line="276" w:lineRule="auto"/>
        <w:ind w:left="0" w:firstLine="0"/>
        <w:jc w:val="both"/>
        <w:rPr>
          <w:rFonts w:cs="Arial"/>
          <w:szCs w:val="20"/>
        </w:rPr>
      </w:pPr>
      <w:r w:rsidRPr="00E30AB7">
        <w:rPr>
          <w:rFonts w:cs="Arial"/>
          <w:szCs w:val="20"/>
        </w:rPr>
        <w:t xml:space="preserve"> Limpar a parte externa do mouse com pano umedecido em uma solução leve de limpeza.</w:t>
      </w:r>
    </w:p>
    <w:p w14:paraId="67098652" w14:textId="77777777" w:rsidR="007F71B6" w:rsidRPr="00E30AB7" w:rsidRDefault="007F71B6" w:rsidP="007F71B6">
      <w:pPr>
        <w:pStyle w:val="Nivel1"/>
        <w:numPr>
          <w:ilvl w:val="1"/>
          <w:numId w:val="1"/>
        </w:numPr>
        <w:spacing w:before="120" w:after="120"/>
        <w:ind w:left="0" w:firstLine="0"/>
        <w:rPr>
          <w:b w:val="0"/>
          <w:color w:val="auto"/>
        </w:rPr>
      </w:pPr>
      <w:r w:rsidRPr="00E30AB7">
        <w:rPr>
          <w:b w:val="0"/>
          <w:color w:val="auto"/>
        </w:rPr>
        <w:t xml:space="preserve">Os serviços de limpeza serão executados na periodicidade e horário definidos neste TERMO DE REFERÊNCIA. </w:t>
      </w:r>
      <w:r w:rsidRPr="00F00A68">
        <w:rPr>
          <w:color w:val="auto"/>
          <w:u w:val="single"/>
        </w:rPr>
        <w:t>Não é permitida a realização de horas extraordinárias</w:t>
      </w:r>
      <w:r w:rsidRPr="00E30AB7">
        <w:rPr>
          <w:b w:val="0"/>
          <w:color w:val="auto"/>
        </w:rPr>
        <w:t xml:space="preserve">. </w:t>
      </w:r>
    </w:p>
    <w:p w14:paraId="7372E3D5" w14:textId="77777777" w:rsidR="007F71B6" w:rsidRPr="00E30AB7" w:rsidRDefault="007F71B6" w:rsidP="007F71B6">
      <w:pPr>
        <w:pStyle w:val="Nivel1"/>
        <w:numPr>
          <w:ilvl w:val="1"/>
          <w:numId w:val="1"/>
        </w:numPr>
        <w:spacing w:before="120" w:after="120"/>
        <w:ind w:left="0" w:firstLine="0"/>
        <w:rPr>
          <w:b w:val="0"/>
          <w:color w:val="auto"/>
        </w:rPr>
      </w:pPr>
      <w:r w:rsidRPr="00E30AB7">
        <w:rPr>
          <w:b w:val="0"/>
          <w:color w:val="auto"/>
        </w:rPr>
        <w:t>A CONTRATANTE poderá eventualmente (situações imprevistas, casuais) solicitar à CONTRATADA a prestação dos serviços de limpeza nos feriados. A CONTRATADA deverá fazer um acordo de compensação de horas com os seus funcionários e submetê-lo previamente à CONTRATANTE.</w:t>
      </w:r>
    </w:p>
    <w:p w14:paraId="199B5FBD" w14:textId="77777777" w:rsidR="007F71B6" w:rsidRPr="00E30AB7" w:rsidRDefault="007F71B6" w:rsidP="007F71B6">
      <w:pPr>
        <w:pStyle w:val="Nivel1"/>
        <w:numPr>
          <w:ilvl w:val="1"/>
          <w:numId w:val="1"/>
        </w:numPr>
        <w:spacing w:before="120" w:after="120"/>
        <w:ind w:left="0" w:firstLine="0"/>
        <w:rPr>
          <w:color w:val="auto"/>
        </w:rPr>
      </w:pPr>
      <w:r w:rsidRPr="00E30AB7">
        <w:rPr>
          <w:color w:val="auto"/>
        </w:rPr>
        <w:t>ATRIBUIÇÕES DOS FUNCIONÁRIOS DA CONTRATADA</w:t>
      </w:r>
    </w:p>
    <w:p w14:paraId="78B484C9" w14:textId="77777777" w:rsidR="007F71B6" w:rsidRPr="00E30AB7" w:rsidRDefault="007F71B6" w:rsidP="007F71B6">
      <w:pPr>
        <w:numPr>
          <w:ilvl w:val="2"/>
          <w:numId w:val="1"/>
        </w:numPr>
        <w:spacing w:before="120" w:after="120" w:line="276" w:lineRule="auto"/>
        <w:ind w:left="567" w:firstLine="0"/>
        <w:jc w:val="both"/>
        <w:rPr>
          <w:rFonts w:cs="Arial"/>
          <w:b/>
          <w:szCs w:val="20"/>
        </w:rPr>
      </w:pPr>
      <w:r w:rsidRPr="00E30AB7">
        <w:rPr>
          <w:rFonts w:cs="Arial"/>
          <w:b/>
          <w:szCs w:val="20"/>
        </w:rPr>
        <w:t>SERVENTE</w:t>
      </w:r>
    </w:p>
    <w:p w14:paraId="40571CE3" w14:textId="08E04A08" w:rsidR="007F71B6" w:rsidRPr="00E30AB7" w:rsidRDefault="007F71B6" w:rsidP="007F71B6">
      <w:pPr>
        <w:numPr>
          <w:ilvl w:val="3"/>
          <w:numId w:val="1"/>
        </w:numPr>
        <w:autoSpaceDE w:val="0"/>
        <w:autoSpaceDN w:val="0"/>
        <w:adjustRightInd w:val="0"/>
        <w:spacing w:before="120" w:after="120" w:line="276" w:lineRule="auto"/>
        <w:ind w:left="0" w:firstLine="0"/>
        <w:jc w:val="both"/>
        <w:rPr>
          <w:rFonts w:eastAsia="Lucida Sans Unicode" w:cs="Arial"/>
          <w:szCs w:val="20"/>
        </w:rPr>
      </w:pPr>
      <w:r w:rsidRPr="00E30AB7">
        <w:rPr>
          <w:rFonts w:eastAsia="Lucida Sans Unicode" w:cs="Arial"/>
          <w:szCs w:val="20"/>
        </w:rPr>
        <w:t xml:space="preserve">Efetuar a limpeza de móveis e objetos diversos, pisos, azulejos vidros, esquadrias, paredes, tetos, portas, rodapés, filtros de ar condicionado, luminárias, limpeza geral dos prédios, de ralos, caixa de gordura, vasos e pias, tapetes, persianas, peças e placas de metal, polimento de objetos, manutenção dos jardins, conforme as tarefas descritas </w:t>
      </w:r>
      <w:r w:rsidR="00552E07">
        <w:rPr>
          <w:rFonts w:eastAsia="Lucida Sans Unicode" w:cs="Arial"/>
          <w:szCs w:val="20"/>
        </w:rPr>
        <w:t>neste</w:t>
      </w:r>
      <w:r w:rsidRPr="00E30AB7">
        <w:rPr>
          <w:rFonts w:eastAsia="Lucida Sans Unicode" w:cs="Arial"/>
          <w:szCs w:val="20"/>
        </w:rPr>
        <w:t xml:space="preserve"> termo de referência;</w:t>
      </w:r>
    </w:p>
    <w:p w14:paraId="68FC12B2"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Arrumação e remoção braçal de móveis, utensílios e equipamentos nas dependências da CONTRATANTE;</w:t>
      </w:r>
    </w:p>
    <w:p w14:paraId="29661586"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Zelar pelo patrimônio da CONTRATANTE, quando da realização das atividades de limpeza e conservação;</w:t>
      </w:r>
    </w:p>
    <w:p w14:paraId="4C548DDF"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Executar outras tarefas afins inerentes à função.</w:t>
      </w:r>
    </w:p>
    <w:p w14:paraId="62D375D5"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Usar EPI adequado para o desempenho de suas atividades.</w:t>
      </w:r>
    </w:p>
    <w:p w14:paraId="655C53B4" w14:textId="77777777" w:rsidR="007F71B6" w:rsidRPr="00E30AB7" w:rsidRDefault="007F71B6" w:rsidP="007F71B6">
      <w:pPr>
        <w:numPr>
          <w:ilvl w:val="2"/>
          <w:numId w:val="1"/>
        </w:numPr>
        <w:spacing w:before="120" w:after="120" w:line="300" w:lineRule="auto"/>
        <w:ind w:left="567" w:firstLine="0"/>
        <w:jc w:val="both"/>
        <w:rPr>
          <w:rFonts w:cs="Arial"/>
          <w:b/>
          <w:szCs w:val="20"/>
        </w:rPr>
      </w:pPr>
      <w:r w:rsidRPr="00E30AB7">
        <w:rPr>
          <w:rFonts w:cs="Arial"/>
          <w:b/>
          <w:szCs w:val="20"/>
        </w:rPr>
        <w:t>LIMPADOR DE VIDROS</w:t>
      </w:r>
    </w:p>
    <w:p w14:paraId="22040CBD"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lastRenderedPageBreak/>
        <w:t>Remover sujeira e resíduos dos vidros;</w:t>
      </w:r>
    </w:p>
    <w:p w14:paraId="10697B2A"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Verificar a validade dos produtos químicos de limpeza;</w:t>
      </w:r>
    </w:p>
    <w:p w14:paraId="39A6BF31"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Selecionar, preparar, dosar, diluir os produtos antes de aplicá-los;</w:t>
      </w:r>
    </w:p>
    <w:p w14:paraId="4D0198D6"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Atentar para normas de segurança no manuseio de produtos químicos de limpeza;</w:t>
      </w:r>
    </w:p>
    <w:p w14:paraId="51512202"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Usar EPI adequado ao desempenho de suas atividades;</w:t>
      </w:r>
    </w:p>
    <w:p w14:paraId="30927F85"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Isolar área para manutenção e limpeza;</w:t>
      </w:r>
    </w:p>
    <w:p w14:paraId="7F32CE28"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Montar andaime, balancim ou cadeirinha.</w:t>
      </w:r>
    </w:p>
    <w:p w14:paraId="5B1BC140" w14:textId="77777777" w:rsidR="007F71B6" w:rsidRPr="00E30AB7" w:rsidRDefault="007F71B6" w:rsidP="007F71B6">
      <w:pPr>
        <w:numPr>
          <w:ilvl w:val="2"/>
          <w:numId w:val="1"/>
        </w:numPr>
        <w:spacing w:before="120" w:after="120" w:line="300" w:lineRule="auto"/>
        <w:ind w:left="567" w:firstLine="0"/>
        <w:jc w:val="both"/>
        <w:rPr>
          <w:rFonts w:cs="Arial"/>
          <w:b/>
          <w:szCs w:val="20"/>
        </w:rPr>
      </w:pPr>
      <w:r w:rsidRPr="00E30AB7">
        <w:rPr>
          <w:rFonts w:cs="Arial"/>
          <w:b/>
          <w:szCs w:val="20"/>
        </w:rPr>
        <w:t xml:space="preserve">PREPOSTO </w:t>
      </w:r>
    </w:p>
    <w:p w14:paraId="52D1A3AB" w14:textId="77777777" w:rsidR="007F71B6" w:rsidRPr="00E30AB7" w:rsidRDefault="007F71B6" w:rsidP="007F71B6">
      <w:pPr>
        <w:numPr>
          <w:ilvl w:val="3"/>
          <w:numId w:val="1"/>
        </w:numPr>
        <w:autoSpaceDE w:val="0"/>
        <w:autoSpaceDN w:val="0"/>
        <w:adjustRightInd w:val="0"/>
        <w:spacing w:before="120" w:after="120" w:line="300" w:lineRule="auto"/>
        <w:ind w:left="0" w:firstLine="0"/>
        <w:jc w:val="both"/>
        <w:rPr>
          <w:rFonts w:eastAsia="Lucida Sans Unicode" w:cs="Arial"/>
          <w:szCs w:val="20"/>
        </w:rPr>
      </w:pPr>
      <w:r w:rsidRPr="00E30AB7">
        <w:rPr>
          <w:rFonts w:eastAsia="Lucida Sans Unicode" w:cs="Arial"/>
          <w:szCs w:val="20"/>
        </w:rPr>
        <w:t>Intermediar entre a Contratante e Contratada.</w:t>
      </w:r>
    </w:p>
    <w:p w14:paraId="4F80B4C8" w14:textId="77777777" w:rsidR="007F71B6" w:rsidRPr="00E30AB7" w:rsidRDefault="007F71B6" w:rsidP="007F71B6">
      <w:pPr>
        <w:pStyle w:val="Nivel1"/>
        <w:ind w:left="0" w:firstLine="0"/>
        <w:rPr>
          <w:rFonts w:cs="Arial"/>
          <w:color w:val="auto"/>
        </w:rPr>
      </w:pPr>
      <w:r w:rsidRPr="00E30AB7">
        <w:rPr>
          <w:bCs/>
          <w:color w:val="auto"/>
        </w:rPr>
        <w:t>MODELO DE GESTÃO DO CONTRATO E CRITÉRIOS DE MEDIÇÃO:</w:t>
      </w:r>
    </w:p>
    <w:p w14:paraId="17A43872" w14:textId="77777777" w:rsidR="007F71B6" w:rsidRPr="00E30AB7" w:rsidRDefault="007F71B6" w:rsidP="007F71B6">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Gestão Contratual do objeto relativo a este Termo de Referência será realizada pel</w:t>
      </w:r>
      <w:r>
        <w:rPr>
          <w:rFonts w:cs="Arial"/>
          <w:szCs w:val="20"/>
        </w:rPr>
        <w:t>o</w:t>
      </w:r>
      <w:r w:rsidRPr="00E30AB7">
        <w:rPr>
          <w:rFonts w:cs="Arial"/>
          <w:szCs w:val="20"/>
        </w:rPr>
        <w:t xml:space="preserve"> </w:t>
      </w:r>
      <w:r>
        <w:rPr>
          <w:rFonts w:cs="Arial"/>
          <w:szCs w:val="20"/>
        </w:rPr>
        <w:t>CORE-SP (sede)</w:t>
      </w:r>
      <w:r w:rsidRPr="00E30AB7">
        <w:rPr>
          <w:rFonts w:cs="Arial"/>
          <w:szCs w:val="20"/>
        </w:rPr>
        <w:t xml:space="preserve"> com auxílio de fiscais de contrato designados em que se realizará a prestação do serviço. </w:t>
      </w:r>
    </w:p>
    <w:p w14:paraId="12163473" w14:textId="6EE60CA7" w:rsidR="007F71B6" w:rsidRPr="00E30AB7" w:rsidRDefault="007F71B6" w:rsidP="007F71B6">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medição será realizada por meio da aferição dos indicadores detalhados no Instrumento de Medição de Resultados</w:t>
      </w:r>
      <w:r w:rsidR="00552E07">
        <w:rPr>
          <w:rFonts w:cs="Arial"/>
          <w:szCs w:val="20"/>
        </w:rPr>
        <w:t>,</w:t>
      </w:r>
      <w:r w:rsidRPr="00E30AB7">
        <w:rPr>
          <w:rFonts w:cs="Arial"/>
          <w:szCs w:val="20"/>
        </w:rPr>
        <w:t xml:space="preserve"> por meio impresso ou digital, em que o fiscal de contrato indicará o número de ocorrências devendo haver o redimensionamento no pagamento com base nos indicadores estabelecidos, sempre que a Contratada: a) não produzir os resultados, deixar de executar, ou não executar com a qualidade mínima exigida as atividades contratadas; ou b) deixar de utilizar materiais e recursos humanos exigidos para a execução do serviço, ou utilizá-los com qualidade ou quantidade inferior à demandada.</w:t>
      </w:r>
    </w:p>
    <w:p w14:paraId="78E6DABE" w14:textId="77777777" w:rsidR="007F71B6" w:rsidRPr="00E30AB7" w:rsidRDefault="007F71B6" w:rsidP="007F71B6">
      <w:pPr>
        <w:pStyle w:val="Nivel1"/>
        <w:ind w:left="0" w:firstLine="0"/>
        <w:rPr>
          <w:rFonts w:cs="Arial"/>
          <w:color w:val="auto"/>
        </w:rPr>
      </w:pPr>
      <w:r w:rsidRPr="00E30AB7">
        <w:rPr>
          <w:rFonts w:cs="Arial"/>
          <w:color w:val="auto"/>
        </w:rPr>
        <w:t>MATERIAIS A SEREM DISPONIBILIZADOS</w:t>
      </w:r>
    </w:p>
    <w:p w14:paraId="379CB364" w14:textId="608823E1" w:rsidR="00D17875" w:rsidRPr="00552E07" w:rsidRDefault="00EE4AE0" w:rsidP="00552E07">
      <w:pPr>
        <w:pStyle w:val="PargrafodaLista"/>
        <w:numPr>
          <w:ilvl w:val="1"/>
          <w:numId w:val="1"/>
        </w:numPr>
        <w:spacing w:before="120" w:after="120" w:line="276" w:lineRule="auto"/>
        <w:ind w:left="0" w:firstLine="0"/>
        <w:contextualSpacing w:val="0"/>
        <w:jc w:val="both"/>
        <w:rPr>
          <w:rFonts w:cs="Arial"/>
          <w:szCs w:val="20"/>
        </w:rPr>
      </w:pPr>
      <w:r>
        <w:rPr>
          <w:rFonts w:cs="Arial"/>
          <w:szCs w:val="20"/>
        </w:rPr>
        <w:t>&lt;SUPRIMIDO&gt;</w:t>
      </w:r>
    </w:p>
    <w:p w14:paraId="47960F30" w14:textId="7D332DFD" w:rsidR="00FD69FE" w:rsidRPr="00841AD8" w:rsidRDefault="00FD69FE" w:rsidP="00FD69FE">
      <w:pPr>
        <w:pStyle w:val="PargrafodaLista"/>
        <w:numPr>
          <w:ilvl w:val="1"/>
          <w:numId w:val="1"/>
        </w:numPr>
        <w:jc w:val="both"/>
        <w:rPr>
          <w:szCs w:val="20"/>
        </w:rPr>
      </w:pPr>
      <w:r w:rsidRPr="00841AD8">
        <w:rPr>
          <w:szCs w:val="20"/>
        </w:rPr>
        <w:t xml:space="preserve">A execução dos serviços será iniciada </w:t>
      </w:r>
      <w:r w:rsidR="001D5476" w:rsidRPr="00563005">
        <w:t>a partir da assinatura do contrato</w:t>
      </w:r>
      <w:r w:rsidR="00104CF4">
        <w:rPr>
          <w:szCs w:val="20"/>
        </w:rPr>
        <w:t>.</w:t>
      </w:r>
    </w:p>
    <w:p w14:paraId="494DAC2F" w14:textId="3758B51C" w:rsidR="00563005" w:rsidRPr="00A22DCF" w:rsidRDefault="00563005" w:rsidP="00D17875">
      <w:pPr>
        <w:pStyle w:val="PargrafodaLista"/>
        <w:ind w:left="716"/>
        <w:jc w:val="both"/>
        <w:rPr>
          <w:rFonts w:cs="Times New Roman"/>
          <w:bCs/>
          <w:szCs w:val="20"/>
        </w:rPr>
      </w:pPr>
    </w:p>
    <w:p w14:paraId="0AB564AF" w14:textId="55B2169C" w:rsidR="00822758" w:rsidRPr="0083262C" w:rsidRDefault="007B7E1C" w:rsidP="000D390A">
      <w:pPr>
        <w:pStyle w:val="Nivel1"/>
        <w:rPr>
          <w:rFonts w:cs="Arial"/>
        </w:rPr>
      </w:pPr>
      <w:r w:rsidRPr="007B7E1C">
        <w:rPr>
          <w:bCs/>
        </w:rPr>
        <w:t>MODELO DE GESTÃO DO CONTRATO E CRITÉRIOS DE MEDIÇÃO</w:t>
      </w:r>
    </w:p>
    <w:p w14:paraId="055B66BD" w14:textId="76AD5C6C" w:rsidR="0083262C" w:rsidRPr="00E30AB7" w:rsidRDefault="0083262C" w:rsidP="0083262C">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Gestão Contratual do objeto relativo a este Termo de Referência será realizada pel</w:t>
      </w:r>
      <w:r>
        <w:rPr>
          <w:rFonts w:cs="Arial"/>
          <w:szCs w:val="20"/>
        </w:rPr>
        <w:t>o</w:t>
      </w:r>
      <w:r w:rsidRPr="00E30AB7">
        <w:rPr>
          <w:rFonts w:cs="Arial"/>
          <w:szCs w:val="20"/>
        </w:rPr>
        <w:t xml:space="preserve"> </w:t>
      </w:r>
      <w:r>
        <w:rPr>
          <w:rFonts w:cs="Arial"/>
          <w:szCs w:val="20"/>
        </w:rPr>
        <w:t>CORE-SP (Seccionais)</w:t>
      </w:r>
      <w:r w:rsidRPr="00E30AB7">
        <w:rPr>
          <w:rFonts w:cs="Arial"/>
          <w:szCs w:val="20"/>
        </w:rPr>
        <w:t xml:space="preserve"> com auxílio de fiscais de contrato designados em que se realizará a prestação do serviço. </w:t>
      </w:r>
    </w:p>
    <w:p w14:paraId="1E811CE8" w14:textId="77777777" w:rsidR="0083262C" w:rsidRPr="00E30AB7" w:rsidRDefault="0083262C" w:rsidP="0083262C">
      <w:pPr>
        <w:pStyle w:val="PargrafodaLista"/>
        <w:numPr>
          <w:ilvl w:val="1"/>
          <w:numId w:val="1"/>
        </w:numPr>
        <w:spacing w:before="120" w:after="120" w:line="276" w:lineRule="auto"/>
        <w:ind w:left="0" w:firstLine="0"/>
        <w:contextualSpacing w:val="0"/>
        <w:jc w:val="both"/>
        <w:rPr>
          <w:rFonts w:cs="Arial"/>
          <w:szCs w:val="20"/>
        </w:rPr>
      </w:pPr>
      <w:r w:rsidRPr="00E30AB7">
        <w:rPr>
          <w:rFonts w:cs="Arial"/>
          <w:szCs w:val="20"/>
        </w:rPr>
        <w:t>A medição será realizada por meio da aferição dos indicadores detalhados no Instrumento de Medição de Resultados – ANEXO IX do Edital - por meio impresso ou digital, em que o fiscal de contrato indicará o número de ocorrências devendo haver o redimensionamento no pagamento com base nos indicadores estabelecidos, sempre que a Contratada: a) não produzir os resultados, deixar de executar, ou não executar com a qualidade mínima exigida as atividades contratadas; ou b) deixar de utilizar materiais e recursos humanos exigidos para a execução do serviço, ou utilizá-los com qualidade ou quantidade inferior à demandada.</w:t>
      </w:r>
    </w:p>
    <w:p w14:paraId="66AD8A21" w14:textId="77777777" w:rsidR="007B7E1C" w:rsidRPr="007B7E1C" w:rsidRDefault="007B7E1C" w:rsidP="007B7E1C">
      <w:pPr>
        <w:pStyle w:val="PargrafodaLista"/>
        <w:keepNext/>
        <w:keepLines/>
        <w:numPr>
          <w:ilvl w:val="1"/>
          <w:numId w:val="35"/>
        </w:numPr>
        <w:spacing w:before="120" w:after="120" w:line="276" w:lineRule="auto"/>
        <w:contextualSpacing w:val="0"/>
        <w:jc w:val="both"/>
        <w:outlineLvl w:val="0"/>
        <w:rPr>
          <w:rFonts w:eastAsiaTheme="majorEastAsia" w:cs="Arial"/>
          <w:b/>
          <w:bCs/>
          <w:vanish/>
          <w:color w:val="000000"/>
          <w:szCs w:val="20"/>
        </w:rPr>
      </w:pPr>
    </w:p>
    <w:p w14:paraId="08710AA4" w14:textId="77777777" w:rsidR="00822758" w:rsidRPr="001D5476" w:rsidRDefault="00822758" w:rsidP="000D390A">
      <w:pPr>
        <w:pStyle w:val="Nivel1"/>
        <w:rPr>
          <w:rFonts w:cs="Arial"/>
          <w:color w:val="auto"/>
        </w:rPr>
      </w:pPr>
      <w:bookmarkStart w:id="2" w:name="_Hlk528056197"/>
      <w:r w:rsidRPr="001D5476">
        <w:rPr>
          <w:rFonts w:cs="Arial"/>
          <w:color w:val="auto"/>
        </w:rPr>
        <w:t>MATERIAIS A SEREM DISPONIBILIZADOS</w:t>
      </w:r>
    </w:p>
    <w:p w14:paraId="73B1DD83" w14:textId="757AC21E" w:rsidR="00822758" w:rsidRPr="001D5476" w:rsidRDefault="00EE4AE0" w:rsidP="00EE198A">
      <w:pPr>
        <w:numPr>
          <w:ilvl w:val="1"/>
          <w:numId w:val="1"/>
        </w:numPr>
        <w:spacing w:before="120" w:after="120" w:line="276" w:lineRule="auto"/>
        <w:ind w:left="425" w:firstLine="0"/>
        <w:jc w:val="both"/>
        <w:rPr>
          <w:rFonts w:cs="Arial"/>
          <w:bCs/>
          <w:szCs w:val="20"/>
        </w:rPr>
      </w:pPr>
      <w:r>
        <w:rPr>
          <w:rFonts w:cs="Arial"/>
          <w:bCs/>
          <w:szCs w:val="20"/>
        </w:rPr>
        <w:t>&lt;SUPRIMIDO&gt;</w:t>
      </w:r>
    </w:p>
    <w:bookmarkEnd w:id="2"/>
    <w:p w14:paraId="20403B36" w14:textId="77777777" w:rsidR="00FD69FE" w:rsidRPr="001D5476" w:rsidRDefault="00FD69FE" w:rsidP="00FD69FE">
      <w:pPr>
        <w:pStyle w:val="Nivel1"/>
        <w:rPr>
          <w:color w:val="auto"/>
        </w:rPr>
      </w:pPr>
      <w:r w:rsidRPr="001D5476">
        <w:rPr>
          <w:rFonts w:cs="Arial"/>
          <w:color w:val="auto"/>
        </w:rPr>
        <w:lastRenderedPageBreak/>
        <w:t>INFORMAÇÕES</w:t>
      </w:r>
      <w:r w:rsidRPr="001D5476">
        <w:rPr>
          <w:color w:val="auto"/>
        </w:rPr>
        <w:t xml:space="preserve"> RELEVANTES PARA O DIMENSIONAMENTO DA PROPOSTA</w:t>
      </w:r>
    </w:p>
    <w:p w14:paraId="5B2C38D1" w14:textId="77777777" w:rsidR="00FD69FE" w:rsidRPr="0083262C" w:rsidRDefault="00FD69FE" w:rsidP="00FD69FE">
      <w:pPr>
        <w:numPr>
          <w:ilvl w:val="1"/>
          <w:numId w:val="1"/>
        </w:numPr>
        <w:spacing w:before="120" w:after="120" w:line="276" w:lineRule="auto"/>
        <w:ind w:left="425" w:firstLine="0"/>
        <w:jc w:val="both"/>
        <w:rPr>
          <w:rFonts w:cs="Arial"/>
          <w:bCs/>
          <w:szCs w:val="20"/>
          <w:highlight w:val="yellow"/>
        </w:rPr>
      </w:pPr>
      <w:r w:rsidRPr="0083262C">
        <w:rPr>
          <w:rFonts w:cs="Arial"/>
          <w:bCs/>
          <w:szCs w:val="20"/>
          <w:highlight w:val="yellow"/>
        </w:rPr>
        <w:t>A demanda do órgão tem como base as seguintes características:</w:t>
      </w:r>
    </w:p>
    <w:p w14:paraId="0FACD994" w14:textId="25126E89" w:rsidR="00FD69FE" w:rsidRPr="0083262C"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Metro quadrado a ser limpo e conservado;</w:t>
      </w:r>
    </w:p>
    <w:p w14:paraId="7523CA9E" w14:textId="748AFEFD" w:rsidR="00FD69FE"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Período estimado para prestação dos serviços; e</w:t>
      </w:r>
    </w:p>
    <w:p w14:paraId="1365331D" w14:textId="07721F78" w:rsidR="00EE4AE0" w:rsidRPr="0083262C" w:rsidRDefault="00EE4AE0" w:rsidP="00FD69FE">
      <w:pPr>
        <w:pStyle w:val="PargrafodaLista"/>
        <w:numPr>
          <w:ilvl w:val="2"/>
          <w:numId w:val="1"/>
        </w:numPr>
        <w:spacing w:before="120" w:after="120" w:line="276" w:lineRule="auto"/>
        <w:ind w:left="1134" w:firstLine="0"/>
        <w:contextualSpacing w:val="0"/>
        <w:jc w:val="both"/>
        <w:rPr>
          <w:rFonts w:cs="Arial"/>
          <w:bCs/>
          <w:szCs w:val="20"/>
          <w:highlight w:val="yellow"/>
        </w:rPr>
      </w:pPr>
      <w:r>
        <w:rPr>
          <w:rFonts w:cs="Arial"/>
          <w:bCs/>
          <w:szCs w:val="20"/>
          <w:highlight w:val="yellow"/>
        </w:rPr>
        <w:t>Quantidade de usuários das instalações</w:t>
      </w:r>
    </w:p>
    <w:p w14:paraId="01554741" w14:textId="77777777" w:rsidR="00DB206B" w:rsidRDefault="00DB206B" w:rsidP="000D390A">
      <w:pPr>
        <w:pStyle w:val="Nivel1"/>
        <w:rPr>
          <w:rFonts w:cs="Arial"/>
        </w:rPr>
      </w:pPr>
      <w:r w:rsidRPr="00AF359F">
        <w:rPr>
          <w:rFonts w:cs="Arial"/>
          <w:lang w:eastAsia="en-US"/>
        </w:rPr>
        <w:t xml:space="preserve">OBRIGAÇÕES DA </w:t>
      </w:r>
      <w:r w:rsidR="00D52359" w:rsidRPr="00AF359F">
        <w:rPr>
          <w:rFonts w:cs="Arial"/>
          <w:lang w:eastAsia="en-US"/>
        </w:rPr>
        <w:t>CONTRATANTE</w:t>
      </w:r>
    </w:p>
    <w:p w14:paraId="3F9B2F6D"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xigir o cumprimento de todas as obrigações assumidas pela </w:t>
      </w:r>
      <w:r w:rsidR="00D52359" w:rsidRPr="00AF359F">
        <w:rPr>
          <w:rFonts w:cs="Arial"/>
          <w:color w:val="000000"/>
          <w:szCs w:val="20"/>
        </w:rPr>
        <w:t>Contratada</w:t>
      </w:r>
      <w:r w:rsidR="00DB206B" w:rsidRPr="00AF359F">
        <w:rPr>
          <w:rFonts w:cs="Arial"/>
          <w:color w:val="000000"/>
          <w:szCs w:val="20"/>
        </w:rPr>
        <w:t>, de acordo com as cláusulas contratuais e os termos de sua proposta;</w:t>
      </w:r>
    </w:p>
    <w:p w14:paraId="3F7745E3" w14:textId="77777777"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E</w:t>
      </w:r>
      <w:r w:rsidR="00DB206B" w:rsidRPr="00AF359F">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N</w:t>
      </w:r>
      <w:r w:rsidR="00DB206B" w:rsidRPr="00AF359F">
        <w:rPr>
          <w:rFonts w:cs="Arial"/>
          <w:color w:val="000000"/>
          <w:szCs w:val="20"/>
        </w:rPr>
        <w:t xml:space="preserve">otificar a </w:t>
      </w:r>
      <w:r w:rsidR="00D52359" w:rsidRPr="00AF359F">
        <w:rPr>
          <w:rFonts w:cs="Arial"/>
          <w:color w:val="000000"/>
          <w:szCs w:val="20"/>
        </w:rPr>
        <w:t>Contratada</w:t>
      </w:r>
      <w:r w:rsidR="00DB206B" w:rsidRPr="00AF359F">
        <w:rPr>
          <w:rFonts w:cs="Arial"/>
          <w:color w:val="000000"/>
          <w:szCs w:val="20"/>
        </w:rPr>
        <w:t xml:space="preserve"> por escrito da ocorrência de eventuais imperfeições</w:t>
      </w:r>
      <w:r w:rsidR="001C3AB6">
        <w:rPr>
          <w:rFonts w:cs="Arial"/>
          <w:color w:val="000000"/>
          <w:szCs w:val="20"/>
        </w:rPr>
        <w:t>, falhas ou irregularidades constatadas</w:t>
      </w:r>
      <w:r w:rsidR="00DB206B" w:rsidRPr="00AF359F">
        <w:rPr>
          <w:rFonts w:cs="Arial"/>
          <w:color w:val="000000"/>
          <w:szCs w:val="20"/>
        </w:rPr>
        <w:t xml:space="preserve"> no curso da execução dos serviços, fixando prazo para a sua correção</w:t>
      </w:r>
      <w:r w:rsidR="001C3AB6">
        <w:rPr>
          <w:rFonts w:cs="Arial"/>
          <w:color w:val="000000"/>
          <w:szCs w:val="20"/>
        </w:rPr>
        <w:t>, certificando-se que as soluções por ela propostas sejam as mais adequadas</w:t>
      </w:r>
      <w:r w:rsidR="00DB206B" w:rsidRPr="00AF359F">
        <w:rPr>
          <w:rFonts w:cs="Arial"/>
          <w:color w:val="000000"/>
          <w:szCs w:val="20"/>
        </w:rPr>
        <w:t>;</w:t>
      </w:r>
    </w:p>
    <w:p w14:paraId="1BEF3E23" w14:textId="47B567BA" w:rsidR="00DB206B" w:rsidRPr="00AF359F" w:rsidRDefault="00A36676"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P</w:t>
      </w:r>
      <w:r w:rsidR="00DB206B" w:rsidRPr="00AF359F">
        <w:rPr>
          <w:rFonts w:cs="Arial"/>
          <w:color w:val="000000"/>
          <w:szCs w:val="20"/>
        </w:rPr>
        <w:t xml:space="preserve">agar à </w:t>
      </w:r>
      <w:r w:rsidR="00D52359" w:rsidRPr="00AF359F">
        <w:rPr>
          <w:rFonts w:cs="Arial"/>
          <w:color w:val="000000"/>
          <w:szCs w:val="20"/>
        </w:rPr>
        <w:t>Contratada</w:t>
      </w:r>
      <w:r w:rsidR="00DB206B" w:rsidRPr="00AF359F">
        <w:rPr>
          <w:rFonts w:cs="Arial"/>
          <w:color w:val="000000"/>
          <w:szCs w:val="20"/>
        </w:rPr>
        <w:t xml:space="preserve"> o valor resultante da prestação do serviço, </w:t>
      </w:r>
      <w:r w:rsidR="00F37721" w:rsidRPr="00AF359F">
        <w:rPr>
          <w:rFonts w:cs="Arial"/>
          <w:color w:val="000000"/>
          <w:szCs w:val="20"/>
        </w:rPr>
        <w:t>no pr</w:t>
      </w:r>
      <w:r w:rsidR="001C3AB6">
        <w:rPr>
          <w:rFonts w:cs="Arial"/>
          <w:color w:val="000000"/>
          <w:szCs w:val="20"/>
        </w:rPr>
        <w:t>azo e condições estabelecidas neste Termo de Referência</w:t>
      </w:r>
      <w:r w:rsidR="00DB206B" w:rsidRPr="00AF359F">
        <w:rPr>
          <w:rFonts w:cs="Arial"/>
          <w:color w:val="000000"/>
          <w:szCs w:val="20"/>
        </w:rPr>
        <w:t>;</w:t>
      </w:r>
    </w:p>
    <w:p w14:paraId="442F73D8" w14:textId="5019523A" w:rsidR="00E251E0" w:rsidRPr="00AF359F" w:rsidRDefault="00E251E0" w:rsidP="00EE198A">
      <w:pPr>
        <w:numPr>
          <w:ilvl w:val="1"/>
          <w:numId w:val="1"/>
        </w:numPr>
        <w:spacing w:before="120" w:after="120" w:line="276" w:lineRule="auto"/>
        <w:ind w:left="425" w:firstLine="0"/>
        <w:jc w:val="both"/>
        <w:rPr>
          <w:rFonts w:cs="Arial"/>
          <w:color w:val="000000"/>
          <w:szCs w:val="20"/>
        </w:rPr>
      </w:pPr>
      <w:r w:rsidRPr="00AF359F">
        <w:rPr>
          <w:rFonts w:cs="Arial"/>
          <w:color w:val="000000"/>
          <w:szCs w:val="20"/>
        </w:rPr>
        <w:t xml:space="preserve">Efetuar as retenções tributárias devidas sobre o valor da </w:t>
      </w:r>
      <w:r w:rsidR="00F627B5">
        <w:rPr>
          <w:rFonts w:cs="Arial"/>
          <w:color w:val="000000"/>
          <w:szCs w:val="20"/>
        </w:rPr>
        <w:t>Nota Fiscal/F</w:t>
      </w:r>
      <w:r w:rsidR="00DA520E" w:rsidRPr="00AF359F">
        <w:rPr>
          <w:rFonts w:cs="Arial"/>
          <w:color w:val="000000"/>
          <w:szCs w:val="20"/>
        </w:rPr>
        <w:t xml:space="preserve">atura da contratada, </w:t>
      </w:r>
      <w:r w:rsidR="004E0CC8" w:rsidRPr="00AF359F">
        <w:rPr>
          <w:rFonts w:cs="Arial"/>
          <w:color w:val="000000"/>
          <w:szCs w:val="20"/>
        </w:rPr>
        <w:t xml:space="preserve">no que couber, </w:t>
      </w:r>
      <w:r w:rsidR="00DA520E" w:rsidRPr="00AF359F">
        <w:rPr>
          <w:rFonts w:cs="Arial"/>
          <w:color w:val="000000"/>
          <w:szCs w:val="20"/>
        </w:rPr>
        <w:t>em conformidade com</w:t>
      </w:r>
      <w:r w:rsidR="004E0CC8" w:rsidRPr="00AF359F">
        <w:rPr>
          <w:rFonts w:cs="Arial"/>
          <w:color w:val="000000"/>
          <w:szCs w:val="20"/>
        </w:rPr>
        <w:t xml:space="preserve"> o item 6 do Anexo XI da IN SEGES/</w:t>
      </w:r>
      <w:r w:rsidR="000B1A17">
        <w:rPr>
          <w:rFonts w:cs="Arial"/>
          <w:color w:val="000000"/>
          <w:szCs w:val="20"/>
        </w:rPr>
        <w:t>MP</w:t>
      </w:r>
      <w:r w:rsidR="004E0CC8" w:rsidRPr="00AF359F">
        <w:rPr>
          <w:rFonts w:cs="Arial"/>
          <w:color w:val="000000"/>
          <w:szCs w:val="20"/>
        </w:rPr>
        <w:t xml:space="preserve"> n. 5/2017</w:t>
      </w:r>
      <w:r w:rsidR="00DA520E" w:rsidRPr="00AF359F">
        <w:rPr>
          <w:rFonts w:cs="Arial"/>
          <w:color w:val="000000"/>
          <w:szCs w:val="20"/>
        </w:rPr>
        <w:t>.</w:t>
      </w:r>
    </w:p>
    <w:p w14:paraId="6B7C08F9"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14:paraId="10711AB1" w14:textId="77777777" w:rsidR="00DB206B" w:rsidRPr="00610BB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r w:rsidRPr="00610BB7">
        <w:rPr>
          <w:rFonts w:cs="Arial"/>
          <w:color w:val="000000"/>
          <w:szCs w:val="20"/>
        </w:rPr>
        <w:t xml:space="preserve">exercer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BB7BCE" w:rsidRDefault="00DB206B" w:rsidP="00EE198A">
      <w:pPr>
        <w:pStyle w:val="PargrafodaLista"/>
        <w:numPr>
          <w:ilvl w:val="2"/>
          <w:numId w:val="1"/>
        </w:numPr>
        <w:spacing w:before="120" w:after="120" w:line="276" w:lineRule="auto"/>
        <w:ind w:left="1134" w:firstLine="0"/>
        <w:contextualSpacing w:val="0"/>
        <w:jc w:val="both"/>
        <w:rPr>
          <w:rFonts w:cs="Arial"/>
          <w:szCs w:val="20"/>
        </w:rPr>
      </w:pPr>
      <w:r w:rsidRPr="00BB7BCE">
        <w:rPr>
          <w:rFonts w:cs="Arial"/>
          <w:szCs w:val="20"/>
        </w:rPr>
        <w:t xml:space="preserve">direcionar a contratação de pessoas para trabalhar nas empresas </w:t>
      </w:r>
      <w:r w:rsidR="00D52359" w:rsidRPr="00BB7BCE">
        <w:rPr>
          <w:rFonts w:cs="Arial"/>
          <w:szCs w:val="20"/>
        </w:rPr>
        <w:t>Contratada</w:t>
      </w:r>
      <w:r w:rsidRPr="00BB7BCE">
        <w:rPr>
          <w:rFonts w:cs="Arial"/>
          <w:szCs w:val="20"/>
        </w:rPr>
        <w:t>s;</w:t>
      </w:r>
    </w:p>
    <w:p w14:paraId="22E85C5E" w14:textId="08663E03" w:rsidR="003B11C6"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r w:rsidRPr="00EE2EBF">
        <w:rPr>
          <w:rFonts w:cs="Arial"/>
          <w:color w:val="000000"/>
          <w:szCs w:val="20"/>
        </w:rPr>
        <w:t xml:space="preserve">considerar os trabalhadores da </w:t>
      </w:r>
      <w:r w:rsidR="00D52359" w:rsidRPr="00EE2EBF">
        <w:rPr>
          <w:rFonts w:cs="Arial"/>
          <w:color w:val="000000"/>
          <w:szCs w:val="20"/>
        </w:rPr>
        <w:t>Contratada</w:t>
      </w:r>
      <w:r w:rsidRPr="00EE2EBF">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Pr>
          <w:szCs w:val="20"/>
        </w:rPr>
        <w:t xml:space="preserve">Fornecer por escrito as informações necessárias para o desenvolvimento dos serviços objeto </w:t>
      </w:r>
      <w:r w:rsidRPr="001C3AB6">
        <w:rPr>
          <w:rFonts w:cs="Arial"/>
          <w:color w:val="000000"/>
          <w:szCs w:val="20"/>
        </w:rPr>
        <w:t>do contrato;</w:t>
      </w:r>
    </w:p>
    <w:p w14:paraId="6F96C63B"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Realizar avaliações periódicas da qualidade dos serviços, após seu recebimento;</w:t>
      </w:r>
    </w:p>
    <w:p w14:paraId="063FB036" w14:textId="77777777" w:rsidR="001C3AB6" w:rsidRP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696E749A" w:rsidR="001C3AB6" w:rsidRDefault="001C3AB6" w:rsidP="001C3AB6">
      <w:pPr>
        <w:numPr>
          <w:ilvl w:val="1"/>
          <w:numId w:val="1"/>
        </w:numPr>
        <w:spacing w:before="120" w:after="120" w:line="276" w:lineRule="auto"/>
        <w:ind w:left="425" w:firstLine="0"/>
        <w:jc w:val="both"/>
        <w:rPr>
          <w:rFonts w:cs="Arial"/>
          <w:color w:val="000000"/>
          <w:szCs w:val="20"/>
        </w:rPr>
      </w:pPr>
      <w:r w:rsidRPr="001C3AB6">
        <w:rPr>
          <w:rFonts w:cs="Arial"/>
          <w:color w:val="000000"/>
          <w:szCs w:val="20"/>
        </w:rPr>
        <w:t>Arquiva</w:t>
      </w:r>
      <w:r w:rsidR="00C61B57">
        <w:rPr>
          <w:rFonts w:cs="Arial"/>
          <w:color w:val="000000"/>
          <w:szCs w:val="20"/>
        </w:rPr>
        <w:t>r</w:t>
      </w:r>
      <w:r w:rsidRPr="001C3AB6">
        <w:rPr>
          <w:rFonts w:cs="Arial"/>
          <w:color w:val="000000"/>
          <w:szCs w:val="20"/>
        </w:rPr>
        <w:t xml:space="preserve">, entre outros documentos, projetos, "as </w:t>
      </w:r>
      <w:proofErr w:type="spellStart"/>
      <w:r w:rsidRPr="001C3AB6">
        <w:rPr>
          <w:rFonts w:cs="Arial"/>
          <w:color w:val="000000"/>
          <w:szCs w:val="20"/>
        </w:rPr>
        <w:t>built</w:t>
      </w:r>
      <w:proofErr w:type="spellEnd"/>
      <w:r w:rsidRPr="001C3AB6">
        <w:rPr>
          <w:rFonts w:cs="Arial"/>
          <w:color w:val="000000"/>
          <w:szCs w:val="20"/>
        </w:rPr>
        <w:t>", especificações técnicas, orçamentos, termos de recebimento, contratos e aditamentos, relatórios de inspeções técnicas após o recebimento do serviço e notificações expedidas;</w:t>
      </w:r>
    </w:p>
    <w:p w14:paraId="1C320434" w14:textId="30069BD0" w:rsidR="00BB7BCE" w:rsidRPr="00BB7BCE" w:rsidRDefault="00BB7BCE" w:rsidP="005E07DD">
      <w:pPr>
        <w:numPr>
          <w:ilvl w:val="1"/>
          <w:numId w:val="1"/>
        </w:numPr>
        <w:spacing w:before="120" w:after="120" w:line="276" w:lineRule="auto"/>
        <w:ind w:left="425" w:firstLine="0"/>
        <w:jc w:val="both"/>
        <w:rPr>
          <w:rFonts w:cs="Arial"/>
          <w:color w:val="000000"/>
          <w:szCs w:val="20"/>
        </w:rPr>
      </w:pPr>
      <w:r w:rsidRPr="00BB7BCE">
        <w:rPr>
          <w:rFonts w:cs="Arial"/>
          <w:color w:val="000000"/>
          <w:szCs w:val="20"/>
        </w:rPr>
        <w:t>Fiscalizar o cumprimento dos requisitos legais, quando a contratada houver se beneficiado da preferência estabelecida pelo art. 3º, § 5º, da Lei nº 8.666, de 1993.</w:t>
      </w:r>
    </w:p>
    <w:p w14:paraId="0E7FD243" w14:textId="2658ACC1" w:rsidR="00DB206B" w:rsidRDefault="00DB206B" w:rsidP="000D390A">
      <w:pPr>
        <w:pStyle w:val="Nivel1"/>
        <w:rPr>
          <w:rFonts w:cs="Arial"/>
        </w:rPr>
      </w:pPr>
      <w:r w:rsidRPr="00610BB7">
        <w:rPr>
          <w:rFonts w:cs="Arial"/>
        </w:rPr>
        <w:lastRenderedPageBreak/>
        <w:t xml:space="preserve">OBRIGAÇÕES DA </w:t>
      </w:r>
      <w:r w:rsidR="00D52359" w:rsidRPr="00610BB7">
        <w:rPr>
          <w:rFonts w:cs="Arial"/>
        </w:rPr>
        <w:t>CONTRATADA</w:t>
      </w:r>
    </w:p>
    <w:p w14:paraId="58B1FCDE" w14:textId="26F059D2"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E</w:t>
      </w:r>
      <w:r w:rsidR="00DB206B" w:rsidRPr="00610BB7">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Pr>
          <w:rFonts w:cs="Arial"/>
          <w:color w:val="000000"/>
          <w:szCs w:val="20"/>
        </w:rPr>
        <w:t xml:space="preserve"> e utilizar</w:t>
      </w:r>
      <w:r w:rsidR="00DB206B" w:rsidRPr="00610BB7">
        <w:rPr>
          <w:rFonts w:cs="Arial"/>
          <w:color w:val="000000"/>
          <w:szCs w:val="20"/>
        </w:rPr>
        <w:t xml:space="preserve"> os materiais e equipamentos, ferramentas e utensílios necessários, na qualidade e quantidade</w:t>
      </w:r>
      <w:r w:rsidR="001D6D07">
        <w:rPr>
          <w:rFonts w:cs="Arial"/>
          <w:color w:val="000000"/>
          <w:szCs w:val="20"/>
        </w:rPr>
        <w:t xml:space="preserve"> mínimas</w:t>
      </w:r>
      <w:r w:rsidR="00DB206B" w:rsidRPr="00610BB7">
        <w:rPr>
          <w:rFonts w:cs="Arial"/>
          <w:color w:val="000000"/>
          <w:szCs w:val="20"/>
        </w:rPr>
        <w:t xml:space="preserve"> especificadas neste Termo de Referência e em sua proposta;</w:t>
      </w:r>
    </w:p>
    <w:p w14:paraId="7B44165A" w14:textId="371BEC14" w:rsidR="00350762" w:rsidRPr="00350762" w:rsidRDefault="00A36676" w:rsidP="00D17875">
      <w:pPr>
        <w:numPr>
          <w:ilvl w:val="1"/>
          <w:numId w:val="1"/>
        </w:numPr>
        <w:spacing w:before="120" w:after="120" w:line="276" w:lineRule="auto"/>
        <w:ind w:left="425" w:firstLine="0"/>
        <w:jc w:val="both"/>
        <w:rPr>
          <w:rFonts w:cs="Arial"/>
          <w:color w:val="000000"/>
          <w:szCs w:val="20"/>
        </w:rPr>
      </w:pPr>
      <w:r w:rsidRPr="00350762">
        <w:rPr>
          <w:rFonts w:cs="Arial"/>
          <w:color w:val="000000"/>
          <w:szCs w:val="20"/>
        </w:rPr>
        <w:t>R</w:t>
      </w:r>
      <w:r w:rsidR="00DB206B" w:rsidRPr="00350762">
        <w:rPr>
          <w:rFonts w:cs="Arial"/>
          <w:color w:val="000000"/>
          <w:szCs w:val="20"/>
        </w:rPr>
        <w:t xml:space="preserve">eparar, corrigir, remover ou substituir, às suas expensas, no total ou em parte, no prazo </w:t>
      </w:r>
      <w:r w:rsidR="00F37721" w:rsidRPr="00350762">
        <w:rPr>
          <w:rFonts w:cs="Arial"/>
          <w:color w:val="000000"/>
          <w:szCs w:val="20"/>
        </w:rPr>
        <w:t>fixado pelo fiscal do contrato</w:t>
      </w:r>
      <w:r w:rsidR="00DB206B" w:rsidRPr="00350762">
        <w:rPr>
          <w:rFonts w:cs="Arial"/>
          <w:color w:val="000000"/>
          <w:szCs w:val="20"/>
        </w:rPr>
        <w:t>, os serviços efetuados em que se verificarem vícios, defeitos ou incorreções resultantes da execução ou dos materiais empregados;</w:t>
      </w:r>
    </w:p>
    <w:p w14:paraId="046F9782" w14:textId="22A813D6"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 xml:space="preserve">o objeto, </w:t>
      </w:r>
      <w:r w:rsidR="001D6D07">
        <w:rPr>
          <w:rFonts w:cs="Arial"/>
          <w:color w:val="000000"/>
          <w:szCs w:val="20"/>
        </w:rPr>
        <w:t xml:space="preserve">bem como </w:t>
      </w:r>
      <w:r w:rsidR="001D6D07" w:rsidRPr="001D6D07">
        <w:rPr>
          <w:rFonts w:cs="Arial"/>
          <w:color w:val="000000"/>
          <w:szCs w:val="20"/>
        </w:rPr>
        <w:t>por todo e qualquer dano causado à União ou à entidade federal</w:t>
      </w:r>
      <w:r w:rsidR="001D6D07">
        <w:rPr>
          <w:rFonts w:cs="Arial"/>
          <w:color w:val="000000"/>
          <w:szCs w:val="20"/>
        </w:rPr>
        <w:t>,</w:t>
      </w:r>
      <w:r w:rsidR="001D6D07" w:rsidRPr="001D6D07">
        <w:rPr>
          <w:rFonts w:cs="Arial"/>
          <w:color w:val="000000"/>
          <w:szCs w:val="20"/>
        </w:rPr>
        <w:t xml:space="preserve"> devendo ressarcir imediatamente a Administração em sua integralidade</w:t>
      </w:r>
      <w:r w:rsidR="001D6D07">
        <w:rPr>
          <w:rFonts w:cs="Arial"/>
          <w:color w:val="000000"/>
          <w:szCs w:val="20"/>
        </w:rPr>
        <w:t xml:space="preserve">, </w:t>
      </w:r>
      <w:r w:rsidR="00F37721" w:rsidRPr="00610BB7">
        <w:rPr>
          <w:rFonts w:cs="Arial"/>
          <w:color w:val="000000"/>
          <w:szCs w:val="20"/>
        </w:rPr>
        <w:t xml:space="preserve">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14:paraId="4813FFD0" w14:textId="77777777"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U</w:t>
      </w:r>
      <w:r w:rsidR="00DB206B" w:rsidRPr="00610BB7">
        <w:rPr>
          <w:rFonts w:cs="Arial"/>
          <w:color w:val="000000"/>
          <w:szCs w:val="20"/>
        </w:rPr>
        <w:t xml:space="preserve">tilizar empregados habilitados e com conhecimentos básicos dos serviços a serem </w:t>
      </w:r>
      <w:r w:rsidR="00FE5B7C" w:rsidRPr="00610BB7">
        <w:rPr>
          <w:rFonts w:cs="Arial"/>
          <w:color w:val="000000"/>
          <w:szCs w:val="20"/>
        </w:rPr>
        <w:t>exe</w:t>
      </w:r>
      <w:r w:rsidR="00DB206B" w:rsidRPr="00610BB7">
        <w:rPr>
          <w:rFonts w:cs="Arial"/>
          <w:color w:val="000000"/>
          <w:szCs w:val="20"/>
        </w:rPr>
        <w:t>cutados, e</w:t>
      </w:r>
      <w:r w:rsidR="00F37721" w:rsidRPr="00610BB7">
        <w:rPr>
          <w:rFonts w:cs="Arial"/>
          <w:color w:val="000000"/>
          <w:szCs w:val="20"/>
        </w:rPr>
        <w:t>m</w:t>
      </w:r>
      <w:r w:rsidR="00DB206B" w:rsidRPr="00610BB7">
        <w:rPr>
          <w:rFonts w:cs="Arial"/>
          <w:color w:val="000000"/>
          <w:szCs w:val="20"/>
        </w:rPr>
        <w:t xml:space="preserve"> conformidade com as normas e determinações em vigor;</w:t>
      </w:r>
    </w:p>
    <w:p w14:paraId="4249A122" w14:textId="5328F0D9" w:rsidR="00DB206B" w:rsidRPr="00610BB7"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V</w:t>
      </w:r>
      <w:r w:rsidR="00DB206B" w:rsidRPr="00610BB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0BB7">
        <w:rPr>
          <w:rFonts w:cs="Arial"/>
          <w:color w:val="000000"/>
          <w:szCs w:val="20"/>
        </w:rPr>
        <w:t>Contratante</w:t>
      </w:r>
      <w:r w:rsidR="00DB206B" w:rsidRPr="00610BB7">
        <w:rPr>
          <w:rFonts w:cs="Arial"/>
          <w:color w:val="000000"/>
          <w:szCs w:val="20"/>
        </w:rPr>
        <w:t>, nos termos do artigo 7° do Decreto n° 7.203, de 2010</w:t>
      </w:r>
      <w:r w:rsidR="00F53E2A">
        <w:rPr>
          <w:rFonts w:cs="Arial"/>
          <w:color w:val="000000"/>
          <w:szCs w:val="20"/>
        </w:rPr>
        <w:t>;</w:t>
      </w:r>
    </w:p>
    <w:p w14:paraId="5FA43AA3" w14:textId="089457ED" w:rsidR="001B5FD3" w:rsidRPr="00BB7BCE" w:rsidRDefault="00647983" w:rsidP="00EE198A">
      <w:pPr>
        <w:numPr>
          <w:ilvl w:val="1"/>
          <w:numId w:val="1"/>
        </w:numPr>
        <w:spacing w:before="120" w:after="120" w:line="276" w:lineRule="auto"/>
        <w:ind w:left="425" w:firstLine="0"/>
        <w:jc w:val="both"/>
        <w:rPr>
          <w:rFonts w:cs="Arial"/>
          <w:szCs w:val="20"/>
        </w:rPr>
      </w:pPr>
      <w:r w:rsidRPr="00EE2EBF">
        <w:rPr>
          <w:rFonts w:cs="Arial"/>
          <w:color w:val="000000"/>
          <w:szCs w:val="20"/>
        </w:rPr>
        <w:t xml:space="preserve">Quando não for possível a verificação da regularidade no Sistema de Cadastro de Fornecedores – </w:t>
      </w:r>
      <w:r w:rsidR="000B1A17">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w:t>
      </w:r>
      <w:r w:rsidR="00BB7BCE" w:rsidRPr="00BB7BCE">
        <w:rPr>
          <w:rFonts w:cs="Arial"/>
          <w:szCs w:val="20"/>
        </w:rPr>
        <w:t xml:space="preserve"> ou Distrital</w:t>
      </w:r>
      <w:r w:rsidRPr="00BB7BCE">
        <w:rPr>
          <w:rFonts w:cs="Arial"/>
          <w:szCs w:val="20"/>
        </w:rPr>
        <w:t xml:space="preserve"> do domicílio ou sede do contratado; 4) Certidão de Regularidade do FGTS – CRF; e 5) Certidão Negativa de Débitos Trabalhistas – CNDT</w:t>
      </w:r>
      <w:r w:rsidR="000D04A9" w:rsidRPr="00BB7BCE">
        <w:rPr>
          <w:rFonts w:cs="Arial"/>
          <w:szCs w:val="20"/>
        </w:rPr>
        <w:t>, conforme alínea "c" do item 10.2 do Anexo VIII-B da IN SEGES/</w:t>
      </w:r>
      <w:r w:rsidR="000B1A17" w:rsidRPr="00BB7BCE">
        <w:rPr>
          <w:rFonts w:cs="Arial"/>
          <w:szCs w:val="20"/>
        </w:rPr>
        <w:t>MP</w:t>
      </w:r>
      <w:r w:rsidR="000D04A9" w:rsidRPr="00BB7BCE">
        <w:rPr>
          <w:rFonts w:cs="Arial"/>
          <w:szCs w:val="20"/>
        </w:rPr>
        <w:t xml:space="preserve"> n. 5/2017</w:t>
      </w:r>
      <w:r w:rsidRPr="00BB7BCE">
        <w:rPr>
          <w:rFonts w:cs="Arial"/>
          <w:szCs w:val="20"/>
        </w:rPr>
        <w:t>;</w:t>
      </w:r>
      <w:r w:rsidR="00001024" w:rsidRPr="00BB7BCE">
        <w:rPr>
          <w:rFonts w:cs="Arial"/>
          <w:szCs w:val="20"/>
        </w:rPr>
        <w:t xml:space="preserve"> </w:t>
      </w:r>
      <w:r w:rsidR="00001024" w:rsidRPr="00BB7BCE">
        <w:rPr>
          <w:rFonts w:cs="Arial"/>
          <w:szCs w:val="20"/>
        </w:rPr>
        <w:tab/>
      </w:r>
    </w:p>
    <w:p w14:paraId="1AD22C5A" w14:textId="40F6ABA7" w:rsidR="00F80683" w:rsidRPr="00EE2EBF" w:rsidRDefault="00A340C0" w:rsidP="00E44631">
      <w:pPr>
        <w:numPr>
          <w:ilvl w:val="1"/>
          <w:numId w:val="1"/>
        </w:numPr>
        <w:spacing w:before="120" w:after="120" w:line="276" w:lineRule="auto"/>
        <w:ind w:left="425" w:firstLine="0"/>
        <w:jc w:val="both"/>
        <w:rPr>
          <w:rFonts w:cs="Arial"/>
          <w:lang w:eastAsia="en-US"/>
        </w:rPr>
      </w:pPr>
      <w:r w:rsidRPr="00E44631">
        <w:rPr>
          <w:rFonts w:cs="Arial"/>
          <w:szCs w:val="20"/>
        </w:rPr>
        <w:t>Responsabilizar</w:t>
      </w:r>
      <w:r w:rsidRPr="00EE2EB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77777777" w:rsidR="001D6D07" w:rsidRDefault="001D6D07" w:rsidP="001D6D07">
      <w:pPr>
        <w:numPr>
          <w:ilvl w:val="1"/>
          <w:numId w:val="1"/>
        </w:numPr>
        <w:spacing w:before="120" w:after="120" w:line="276" w:lineRule="auto"/>
        <w:ind w:left="425"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0D36C95" w14:textId="77777777"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F426A"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42104800"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603B6" w:rsidRDefault="006F426A" w:rsidP="006F426A">
      <w:pPr>
        <w:numPr>
          <w:ilvl w:val="1"/>
          <w:numId w:val="1"/>
        </w:numPr>
        <w:spacing w:before="120" w:after="120" w:line="276" w:lineRule="auto"/>
        <w:ind w:left="425" w:firstLine="0"/>
        <w:jc w:val="both"/>
        <w:rPr>
          <w:szCs w:val="20"/>
        </w:rPr>
      </w:pPr>
      <w:r w:rsidRPr="6CFB8AAA">
        <w:rPr>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F426A" w:rsidRDefault="006F426A" w:rsidP="00851E2F">
      <w:pPr>
        <w:numPr>
          <w:ilvl w:val="1"/>
          <w:numId w:val="1"/>
        </w:numPr>
        <w:spacing w:before="120" w:after="120" w:line="276" w:lineRule="auto"/>
        <w:ind w:left="425" w:firstLine="0"/>
        <w:jc w:val="both"/>
        <w:rPr>
          <w:szCs w:val="20"/>
        </w:rPr>
      </w:pPr>
      <w:r w:rsidRPr="006F426A">
        <w:rPr>
          <w:szCs w:val="20"/>
        </w:rPr>
        <w:t>Submeter previamente, por escrito, à Contratante, para análise e aprovação, quaisquer mudanças nos métodos executivos que fujam às especificações do memorial descritivo.</w:t>
      </w:r>
    </w:p>
    <w:p w14:paraId="2628376A" w14:textId="09F96075" w:rsidR="00DB206B" w:rsidRPr="001D6D07" w:rsidRDefault="00A36676" w:rsidP="00851E2F">
      <w:pPr>
        <w:numPr>
          <w:ilvl w:val="1"/>
          <w:numId w:val="1"/>
        </w:numPr>
        <w:spacing w:before="120" w:after="120" w:line="276" w:lineRule="auto"/>
        <w:ind w:left="425" w:firstLine="0"/>
        <w:jc w:val="both"/>
        <w:rPr>
          <w:rFonts w:cs="Arial"/>
          <w:color w:val="000000"/>
          <w:szCs w:val="20"/>
        </w:rPr>
      </w:pPr>
      <w:r w:rsidRPr="001D6D07">
        <w:rPr>
          <w:rFonts w:cs="Arial"/>
          <w:color w:val="000000"/>
          <w:szCs w:val="20"/>
        </w:rPr>
        <w:t>N</w:t>
      </w:r>
      <w:r w:rsidR="00DB206B" w:rsidRPr="001D6D0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Default="00DB206B"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 xml:space="preserve"> </w:t>
      </w:r>
      <w:r w:rsidR="00A36676" w:rsidRPr="00610BB7">
        <w:rPr>
          <w:rFonts w:cs="Arial"/>
          <w:color w:val="000000"/>
          <w:szCs w:val="20"/>
        </w:rPr>
        <w:t>M</w:t>
      </w:r>
      <w:r w:rsidRPr="00610BB7">
        <w:rPr>
          <w:rFonts w:cs="Arial"/>
          <w:color w:val="000000"/>
          <w:szCs w:val="20"/>
        </w:rPr>
        <w:t>anter durante toda a vigência do contrato, em compatibilidade com as obrigações assumidas, todas as condições de habilitação e qualificação exigidas na licitação;</w:t>
      </w:r>
    </w:p>
    <w:p w14:paraId="0410D7EA" w14:textId="04AC7AA3" w:rsidR="006F426A" w:rsidRPr="006F426A"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6F426A">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F426A">
        <w:rPr>
          <w:rFonts w:cs="Times New Roman"/>
          <w:i/>
          <w:iCs/>
          <w:color w:val="000000" w:themeColor="text1"/>
          <w:szCs w:val="20"/>
        </w:rPr>
        <w:t>.</w:t>
      </w:r>
    </w:p>
    <w:p w14:paraId="64E3428F" w14:textId="77777777" w:rsidR="00133136" w:rsidRPr="00610BB7" w:rsidRDefault="001449A3"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G</w:t>
      </w:r>
      <w:r w:rsidR="00133136" w:rsidRPr="00610BB7">
        <w:rPr>
          <w:rFonts w:cs="Arial"/>
          <w:color w:val="000000"/>
          <w:szCs w:val="20"/>
        </w:rPr>
        <w:t>uardar sigilo sobre todas as informações obtidas em decorrência do cumprimento do contrato;</w:t>
      </w:r>
    </w:p>
    <w:p w14:paraId="2D89A960" w14:textId="670B18D1" w:rsidR="00DB206B" w:rsidRDefault="00A36676" w:rsidP="00EE198A">
      <w:pPr>
        <w:numPr>
          <w:ilvl w:val="1"/>
          <w:numId w:val="1"/>
        </w:numPr>
        <w:spacing w:before="120" w:after="120" w:line="276" w:lineRule="auto"/>
        <w:ind w:left="425"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14:paraId="30A31AD5" w14:textId="127A7481" w:rsidR="001D6D07" w:rsidRPr="001D6D07" w:rsidRDefault="001D6D07" w:rsidP="00851E2F">
      <w:pPr>
        <w:numPr>
          <w:ilvl w:val="1"/>
          <w:numId w:val="1"/>
        </w:numPr>
        <w:spacing w:before="120" w:after="120" w:line="276" w:lineRule="auto"/>
        <w:ind w:left="425" w:firstLine="0"/>
        <w:jc w:val="both"/>
        <w:rPr>
          <w:rFonts w:cs="Arial"/>
          <w:color w:val="000000"/>
          <w:szCs w:val="20"/>
        </w:rPr>
      </w:pPr>
      <w:r w:rsidRPr="001D6D07">
        <w:rPr>
          <w:szCs w:val="20"/>
        </w:rPr>
        <w:t>Cumprir, além dos postulados legais vigentes de âmbito federal, estadual ou municipal, as normas de segurança da Contratante;</w:t>
      </w:r>
    </w:p>
    <w:p w14:paraId="7ED42165" w14:textId="6748CCEE" w:rsidR="001D6D07" w:rsidRDefault="001D6D07" w:rsidP="001D6D07">
      <w:pPr>
        <w:numPr>
          <w:ilvl w:val="1"/>
          <w:numId w:val="1"/>
        </w:numPr>
        <w:spacing w:before="120" w:after="120" w:line="276" w:lineRule="auto"/>
        <w:ind w:left="425"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5603B6" w:rsidRDefault="006F426A" w:rsidP="006F426A">
      <w:pPr>
        <w:numPr>
          <w:ilvl w:val="1"/>
          <w:numId w:val="1"/>
        </w:numPr>
        <w:spacing w:before="120" w:after="120" w:line="276" w:lineRule="auto"/>
        <w:ind w:left="425" w:firstLine="0"/>
        <w:jc w:val="both"/>
        <w:rPr>
          <w:szCs w:val="20"/>
        </w:rPr>
      </w:pPr>
      <w:r w:rsidRPr="484241D5">
        <w:rPr>
          <w:szCs w:val="20"/>
        </w:rPr>
        <w:t>Assegurar à CONTRATANTE, em conformidade com o previsto no subitem 6.1, “</w:t>
      </w:r>
      <w:proofErr w:type="spellStart"/>
      <w:proofErr w:type="gramStart"/>
      <w:r w:rsidRPr="484241D5">
        <w:rPr>
          <w:szCs w:val="20"/>
        </w:rPr>
        <w:t>a”e</w:t>
      </w:r>
      <w:proofErr w:type="spellEnd"/>
      <w:proofErr w:type="gramEnd"/>
      <w:r w:rsidRPr="484241D5">
        <w:rPr>
          <w:szCs w:val="20"/>
        </w:rPr>
        <w:t xml:space="preserve"> “b”, do Anexo VII – F da</w:t>
      </w:r>
      <w:r w:rsidRPr="006F426A">
        <w:rPr>
          <w:szCs w:val="20"/>
        </w:rPr>
        <w:t xml:space="preserve"> Instrução Normativa SEGES/MP nº 5, de 25/05/2017</w:t>
      </w:r>
      <w:r w:rsidRPr="484241D5">
        <w:rPr>
          <w:szCs w:val="20"/>
        </w:rPr>
        <w:t>:</w:t>
      </w:r>
    </w:p>
    <w:p w14:paraId="59A2CECE" w14:textId="77777777" w:rsidR="006F426A" w:rsidRPr="005603B6" w:rsidRDefault="006F426A" w:rsidP="006F426A">
      <w:pPr>
        <w:numPr>
          <w:ilvl w:val="2"/>
          <w:numId w:val="1"/>
        </w:numPr>
        <w:spacing w:before="120" w:after="120" w:line="276" w:lineRule="auto"/>
        <w:jc w:val="both"/>
        <w:rPr>
          <w:szCs w:val="20"/>
        </w:rPr>
      </w:pPr>
      <w:r w:rsidRPr="6CFB8AAA">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6FDB0BF1" w:rsidR="006F426A" w:rsidRPr="006F426A" w:rsidRDefault="006F426A" w:rsidP="006F426A">
      <w:pPr>
        <w:numPr>
          <w:ilvl w:val="2"/>
          <w:numId w:val="1"/>
        </w:numPr>
        <w:spacing w:before="120" w:after="120" w:line="276" w:lineRule="auto"/>
        <w:jc w:val="both"/>
        <w:rPr>
          <w:szCs w:val="20"/>
        </w:rPr>
      </w:pPr>
      <w:r w:rsidRPr="006F426A">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DA9359B" w14:textId="77777777" w:rsidR="006F426A" w:rsidRPr="005C2BD4" w:rsidRDefault="006F426A" w:rsidP="006F426A">
      <w:pPr>
        <w:numPr>
          <w:ilvl w:val="1"/>
          <w:numId w:val="1"/>
        </w:numPr>
        <w:spacing w:before="120" w:after="120" w:line="276" w:lineRule="auto"/>
        <w:ind w:left="425" w:firstLine="0"/>
        <w:jc w:val="both"/>
        <w:rPr>
          <w:szCs w:val="20"/>
        </w:rPr>
      </w:pPr>
      <w:r w:rsidRPr="005C2BD4">
        <w:rPr>
          <w:szCs w:val="20"/>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3F7A5D51" w14:textId="58B4F7C1" w:rsidR="006F426A" w:rsidRPr="005C2BD4" w:rsidRDefault="005C2BD4" w:rsidP="006F426A">
      <w:pPr>
        <w:numPr>
          <w:ilvl w:val="1"/>
          <w:numId w:val="1"/>
        </w:numPr>
        <w:spacing w:before="120" w:after="120" w:line="276" w:lineRule="auto"/>
        <w:ind w:left="425" w:firstLine="0"/>
        <w:jc w:val="both"/>
        <w:rPr>
          <w:szCs w:val="20"/>
        </w:rPr>
      </w:pPr>
      <w:r>
        <w:rPr>
          <w:szCs w:val="20"/>
        </w:rPr>
        <w:t>&lt;SUPRIMIDO&gt;</w:t>
      </w:r>
    </w:p>
    <w:p w14:paraId="545AB661" w14:textId="797277F8" w:rsidR="006F426A" w:rsidRPr="005C2BD4" w:rsidRDefault="005C2BD4" w:rsidP="006F426A">
      <w:pPr>
        <w:numPr>
          <w:ilvl w:val="1"/>
          <w:numId w:val="1"/>
        </w:numPr>
        <w:spacing w:before="120" w:after="120" w:line="276" w:lineRule="auto"/>
        <w:ind w:left="425" w:firstLine="0"/>
        <w:jc w:val="both"/>
        <w:rPr>
          <w:szCs w:val="20"/>
        </w:rPr>
      </w:pPr>
      <w:r>
        <w:rPr>
          <w:szCs w:val="20"/>
        </w:rPr>
        <w:t>&lt;SUPRIMIDO&gt;</w:t>
      </w:r>
    </w:p>
    <w:p w14:paraId="5FD73215" w14:textId="107CA894" w:rsidR="006F426A" w:rsidRPr="005C2BD4" w:rsidRDefault="006F426A" w:rsidP="006F426A">
      <w:pPr>
        <w:numPr>
          <w:ilvl w:val="1"/>
          <w:numId w:val="1"/>
        </w:numPr>
        <w:spacing w:before="120" w:after="120" w:line="276" w:lineRule="auto"/>
        <w:ind w:left="425" w:firstLine="0"/>
        <w:jc w:val="both"/>
        <w:rPr>
          <w:szCs w:val="20"/>
        </w:rPr>
      </w:pPr>
      <w:r w:rsidRPr="005C2BD4">
        <w:rPr>
          <w:szCs w:val="20"/>
        </w:rPr>
        <w:lastRenderedPageBreak/>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7E36C99E" w14:textId="77777777" w:rsidR="00E014B9" w:rsidRDefault="00E014B9" w:rsidP="006F426A">
      <w:pPr>
        <w:pStyle w:val="Nivel1"/>
        <w:rPr>
          <w:rFonts w:cstheme="majorBidi"/>
          <w:szCs w:val="32"/>
        </w:rPr>
      </w:pPr>
      <w:r>
        <w:t xml:space="preserve">DA SUBCONTRATAÇÃO  </w:t>
      </w:r>
    </w:p>
    <w:p w14:paraId="0520954A" w14:textId="77777777" w:rsidR="00E014B9" w:rsidRPr="00151114" w:rsidRDefault="00E014B9" w:rsidP="006F426A">
      <w:pPr>
        <w:pStyle w:val="Nivel1"/>
        <w:numPr>
          <w:ilvl w:val="1"/>
          <w:numId w:val="1"/>
        </w:numPr>
        <w:spacing w:after="120"/>
        <w:rPr>
          <w:b w:val="0"/>
          <w:color w:val="auto"/>
        </w:rPr>
      </w:pPr>
      <w:r w:rsidRPr="00151114">
        <w:rPr>
          <w:b w:val="0"/>
          <w:color w:val="auto"/>
        </w:rPr>
        <w:t>Não será admitida a subcontratação do objeto licitatório.</w:t>
      </w:r>
    </w:p>
    <w:p w14:paraId="5BC247FE" w14:textId="77777777" w:rsidR="00987810" w:rsidRPr="00610BB7" w:rsidRDefault="00987810" w:rsidP="000D390A">
      <w:pPr>
        <w:pStyle w:val="Nivel1"/>
        <w:rPr>
          <w:rFonts w:cs="Arial"/>
          <w:lang w:eastAsia="en-US"/>
        </w:rPr>
      </w:pPr>
      <w:r w:rsidRPr="00610BB7">
        <w:rPr>
          <w:rFonts w:cs="Arial"/>
          <w:lang w:eastAsia="en-US"/>
        </w:rPr>
        <w:t>ALTERAÇÃO SUBJETIVA</w:t>
      </w:r>
    </w:p>
    <w:p w14:paraId="4750CAD7" w14:textId="77777777" w:rsidR="00987810" w:rsidRDefault="00987810" w:rsidP="00EE198A">
      <w:pPr>
        <w:numPr>
          <w:ilvl w:val="1"/>
          <w:numId w:val="1"/>
        </w:numPr>
        <w:spacing w:before="120" w:after="120" w:line="276" w:lineRule="auto"/>
        <w:ind w:left="425" w:firstLine="0"/>
        <w:jc w:val="both"/>
        <w:rPr>
          <w:rFonts w:cs="Arial"/>
          <w:szCs w:val="20"/>
          <w:lang w:eastAsia="en-US"/>
        </w:rPr>
      </w:pPr>
      <w:r w:rsidRPr="00610BB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8819F6" w:rsidRDefault="00052D53" w:rsidP="008B0C2F">
      <w:pPr>
        <w:pStyle w:val="Nivel1"/>
        <w:rPr>
          <w:lang w:eastAsia="en-US"/>
        </w:rPr>
      </w:pPr>
      <w:r w:rsidRPr="00B222EE">
        <w:rPr>
          <w:rFonts w:cs="Arial"/>
          <w:lang w:eastAsia="en-US"/>
        </w:rPr>
        <w:t xml:space="preserve">CONTROLE </w:t>
      </w:r>
      <w:r w:rsidR="00683E3C" w:rsidRPr="00B222EE">
        <w:rPr>
          <w:rFonts w:cs="Arial"/>
          <w:lang w:eastAsia="en-US"/>
        </w:rPr>
        <w:t xml:space="preserve">E FISCALIZAÇÃO DA EXECUÇÃO </w:t>
      </w:r>
    </w:p>
    <w:p w14:paraId="41D62AE1"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66759F">
        <w:rPr>
          <w:rFonts w:cs="Arial"/>
          <w:szCs w:val="20"/>
          <w:lang w:eastAsia="en-US"/>
        </w:rPr>
        <w:t>arts</w:t>
      </w:r>
      <w:proofErr w:type="spellEnd"/>
      <w:r w:rsidRPr="0066759F">
        <w:rPr>
          <w:rFonts w:cs="Arial"/>
          <w:szCs w:val="20"/>
          <w:lang w:eastAsia="en-US"/>
        </w:rPr>
        <w:t>. 67 e 73 da Lei nº 8.666, de 1993.</w:t>
      </w:r>
    </w:p>
    <w:p w14:paraId="5037DF6A"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A verificação da adequação da prestação do serviço deverá ser realizada com base nos critérios previstos neste Termo de Referência.</w:t>
      </w:r>
    </w:p>
    <w:p w14:paraId="57BF4ACD"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 xml:space="preserve">A fiscalização do contrato, ao verificar que houve </w:t>
      </w:r>
      <w:proofErr w:type="spellStart"/>
      <w:r w:rsidRPr="0066759F">
        <w:rPr>
          <w:rFonts w:cs="Arial"/>
          <w:szCs w:val="20"/>
          <w:lang w:eastAsia="en-US"/>
        </w:rPr>
        <w:t>subdimensionamento</w:t>
      </w:r>
      <w:proofErr w:type="spellEnd"/>
      <w:r w:rsidRPr="0066759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6759F" w:rsidRDefault="0066759F" w:rsidP="0066759F">
      <w:pPr>
        <w:numPr>
          <w:ilvl w:val="1"/>
          <w:numId w:val="1"/>
        </w:numPr>
        <w:spacing w:before="120" w:after="120" w:line="276" w:lineRule="auto"/>
        <w:ind w:left="425" w:firstLine="0"/>
        <w:jc w:val="both"/>
        <w:rPr>
          <w:rFonts w:cs="Arial"/>
          <w:szCs w:val="20"/>
          <w:lang w:eastAsia="en-US"/>
        </w:rPr>
      </w:pPr>
      <w:r w:rsidRPr="0066759F">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5ECAE7DA" w:rsidR="0066759F" w:rsidRPr="00E44631" w:rsidRDefault="00673285" w:rsidP="00673285">
      <w:pPr>
        <w:numPr>
          <w:ilvl w:val="1"/>
          <w:numId w:val="1"/>
        </w:numPr>
        <w:spacing w:before="120" w:after="120" w:line="276" w:lineRule="auto"/>
        <w:ind w:left="425" w:firstLine="0"/>
        <w:jc w:val="both"/>
        <w:rPr>
          <w:rFonts w:cs="Arial"/>
          <w:szCs w:val="20"/>
          <w:lang w:eastAsia="en-US"/>
        </w:rPr>
      </w:pPr>
      <w:r w:rsidRPr="0067328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E44631">
        <w:rPr>
          <w:rFonts w:cs="Arial"/>
          <w:szCs w:val="20"/>
          <w:lang w:eastAsia="en-US"/>
        </w:rPr>
        <w:t>.</w:t>
      </w:r>
    </w:p>
    <w:p w14:paraId="32C741F0" w14:textId="6EE51F49" w:rsidR="00222D2F" w:rsidRPr="005D4308" w:rsidRDefault="00052D53" w:rsidP="00680543">
      <w:pPr>
        <w:numPr>
          <w:ilvl w:val="1"/>
          <w:numId w:val="1"/>
        </w:numPr>
        <w:spacing w:before="120" w:after="120" w:line="276" w:lineRule="auto"/>
        <w:ind w:left="425" w:firstLine="0"/>
        <w:jc w:val="both"/>
        <w:rPr>
          <w:rFonts w:cs="Arial"/>
          <w:lang w:eastAsia="en-US"/>
        </w:rPr>
      </w:pPr>
      <w:r w:rsidRPr="005D4308">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w:t>
      </w:r>
      <w:r w:rsidRPr="005D4308">
        <w:rPr>
          <w:rFonts w:cs="Arial"/>
          <w:lang w:eastAsia="en-US"/>
        </w:rPr>
        <w:lastRenderedPageBreak/>
        <w:t xml:space="preserve">distinção dessas atividades e, em razão do volume de trabalho, não comprometa o desempenho de todas as ações relacionadas à Gestão do Contrato. </w:t>
      </w:r>
    </w:p>
    <w:p w14:paraId="123F9327" w14:textId="37715796" w:rsidR="00B032AB" w:rsidRPr="008819F6" w:rsidRDefault="00B032AB" w:rsidP="00680543">
      <w:pPr>
        <w:numPr>
          <w:ilvl w:val="1"/>
          <w:numId w:val="1"/>
        </w:numPr>
        <w:spacing w:before="120" w:after="120" w:line="276" w:lineRule="auto"/>
        <w:ind w:left="425" w:firstLine="0"/>
        <w:jc w:val="both"/>
        <w:rPr>
          <w:rFonts w:cs="Arial"/>
          <w:szCs w:val="20"/>
        </w:rPr>
      </w:pPr>
      <w:r w:rsidRPr="008819F6">
        <w:rPr>
          <w:rFonts w:cs="Arial"/>
          <w:szCs w:val="20"/>
        </w:rPr>
        <w:t xml:space="preserve">A fiscalização técnica dos contratos avaliará constantemente a execução do objeto e utilizará </w:t>
      </w:r>
      <w:r w:rsidRPr="0066759F">
        <w:rPr>
          <w:rFonts w:cs="Arial"/>
          <w:i/>
          <w:color w:val="FF0000"/>
          <w:szCs w:val="20"/>
        </w:rPr>
        <w:t xml:space="preserve">o Instrumento de </w:t>
      </w:r>
      <w:r w:rsidRPr="0066759F">
        <w:rPr>
          <w:rFonts w:cs="Arial"/>
          <w:i/>
          <w:color w:val="FF0000"/>
          <w:lang w:eastAsia="en-US"/>
        </w:rPr>
        <w:t>Medição</w:t>
      </w:r>
      <w:r w:rsidRPr="0066759F">
        <w:rPr>
          <w:rFonts w:cs="Arial"/>
          <w:i/>
          <w:color w:val="FF0000"/>
          <w:szCs w:val="20"/>
        </w:rPr>
        <w:t xml:space="preserve"> de Resultado (IMR), conforme modelo previsto, ou outro</w:t>
      </w:r>
      <w:r w:rsidR="00CE1EEE" w:rsidRPr="0066759F">
        <w:rPr>
          <w:rFonts w:cs="Arial"/>
          <w:i/>
          <w:color w:val="FF0000"/>
          <w:szCs w:val="20"/>
        </w:rPr>
        <w:t xml:space="preserve"> </w:t>
      </w:r>
      <w:r w:rsidRPr="0066759F">
        <w:rPr>
          <w:rFonts w:cs="Arial"/>
          <w:i/>
          <w:color w:val="FF0000"/>
          <w:szCs w:val="20"/>
        </w:rPr>
        <w:t>instrumento substituto para aferição da qualidade da prestação dos serviços</w:t>
      </w:r>
      <w:r w:rsidRPr="008819F6">
        <w:rPr>
          <w:rFonts w:cs="Arial"/>
          <w:szCs w:val="20"/>
        </w:rPr>
        <w:t>, devendo haver o redimensionamento no pagamento com base nos indicadores estabelecidos, sempre que a CONTRATADA:</w:t>
      </w:r>
    </w:p>
    <w:p w14:paraId="6C51B60B" w14:textId="77777777" w:rsidR="00680543" w:rsidRDefault="00B032AB" w:rsidP="0066759F">
      <w:pPr>
        <w:spacing w:before="120" w:after="120" w:line="276" w:lineRule="auto"/>
        <w:ind w:left="1416"/>
        <w:jc w:val="both"/>
        <w:rPr>
          <w:rFonts w:cs="Arial"/>
          <w:szCs w:val="20"/>
        </w:rPr>
      </w:pPr>
      <w:r w:rsidRPr="008819F6">
        <w:rPr>
          <w:rFonts w:cs="Arial"/>
          <w:szCs w:val="20"/>
        </w:rPr>
        <w:t>a) não produzir os resultados, deixar de executar, ou não executar com a qualidade mínima exigida as atividades contratadas; ou</w:t>
      </w:r>
    </w:p>
    <w:p w14:paraId="39E6240D" w14:textId="15C1B48B" w:rsidR="00B032AB" w:rsidRPr="008819F6" w:rsidRDefault="00B032AB" w:rsidP="0066759F">
      <w:pPr>
        <w:spacing w:before="120" w:after="120" w:line="276" w:lineRule="auto"/>
        <w:ind w:left="1416"/>
        <w:jc w:val="both"/>
        <w:rPr>
          <w:rFonts w:cs="Arial"/>
          <w:szCs w:val="20"/>
        </w:rPr>
      </w:pPr>
      <w:r w:rsidRPr="008819F6">
        <w:rPr>
          <w:rFonts w:cs="Arial"/>
          <w:szCs w:val="20"/>
        </w:rPr>
        <w:t>b) deixar de utilizar materiais e recursos humanos exigidos para a execução do serviço, ou utilizá-los com qualidade ou quantidade inferior à demandada.</w:t>
      </w:r>
    </w:p>
    <w:p w14:paraId="5ADCE13A" w14:textId="613E55F8" w:rsidR="006A414A" w:rsidRDefault="00B032AB" w:rsidP="00680543">
      <w:pPr>
        <w:numPr>
          <w:ilvl w:val="2"/>
          <w:numId w:val="1"/>
        </w:numPr>
        <w:spacing w:before="120" w:after="120" w:line="276" w:lineRule="auto"/>
        <w:jc w:val="both"/>
        <w:rPr>
          <w:rFonts w:cs="Arial"/>
          <w:szCs w:val="20"/>
        </w:rPr>
      </w:pPr>
      <w:r w:rsidRPr="008819F6">
        <w:rPr>
          <w:rFonts w:cs="Arial"/>
          <w:szCs w:val="20"/>
        </w:rPr>
        <w:t xml:space="preserve">A </w:t>
      </w:r>
      <w:r w:rsidRPr="00680543">
        <w:rPr>
          <w:rFonts w:cs="Arial"/>
          <w:lang w:eastAsia="en-US"/>
        </w:rPr>
        <w:t>utilização</w:t>
      </w:r>
      <w:r w:rsidRPr="008819F6">
        <w:rPr>
          <w:rFonts w:cs="Arial"/>
          <w:szCs w:val="20"/>
        </w:rPr>
        <w:t xml:space="preserve"> do IMR não impede a aplicação concomitante de outros mecanismos para a avaliação da prestação dos serviços.</w:t>
      </w:r>
    </w:p>
    <w:p w14:paraId="31AC2724" w14:textId="17081039"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80543">
        <w:rPr>
          <w:rFonts w:cs="Arial"/>
          <w:szCs w:val="20"/>
        </w:rPr>
        <w:t xml:space="preserve"> sanções à</w:t>
      </w:r>
      <w:r w:rsidRPr="00680543">
        <w:rPr>
          <w:rFonts w:cs="Arial"/>
          <w:szCs w:val="20"/>
        </w:rPr>
        <w:t xml:space="preserve"> CONTRATADA de acordo com as regras previstas no ato convocatório. </w:t>
      </w:r>
    </w:p>
    <w:p w14:paraId="3B27C979" w14:textId="428DF6A7" w:rsidR="006A414A" w:rsidRPr="00680543"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6D2B80AC" w14:textId="77777777" w:rsidR="0066759F" w:rsidRPr="005B2AD6" w:rsidRDefault="0066759F" w:rsidP="0066759F">
      <w:pPr>
        <w:numPr>
          <w:ilvl w:val="1"/>
          <w:numId w:val="1"/>
        </w:numPr>
        <w:spacing w:before="120" w:after="120" w:line="276" w:lineRule="auto"/>
        <w:ind w:left="425" w:firstLine="0"/>
        <w:jc w:val="both"/>
        <w:rPr>
          <w:rFonts w:cs="Arial"/>
          <w:b/>
          <w:szCs w:val="20"/>
          <w:highlight w:val="yellow"/>
          <w:lang w:eastAsia="en-US"/>
        </w:rPr>
      </w:pPr>
      <w:r w:rsidRPr="005B2AD6">
        <w:rPr>
          <w:rFonts w:cs="Arial"/>
          <w:b/>
          <w:szCs w:val="20"/>
          <w:highlight w:val="yellow"/>
          <w:lang w:eastAsia="en-US"/>
        </w:rPr>
        <w:t xml:space="preserve">A </w:t>
      </w:r>
      <w:r w:rsidRPr="005B2AD6">
        <w:rPr>
          <w:rFonts w:cs="Arial"/>
          <w:b/>
          <w:szCs w:val="20"/>
          <w:highlight w:val="yellow"/>
        </w:rPr>
        <w:t>fiscalização</w:t>
      </w:r>
      <w:r w:rsidRPr="005B2AD6">
        <w:rPr>
          <w:rFonts w:cs="Arial"/>
          <w:b/>
          <w:szCs w:val="20"/>
          <w:highlight w:val="yellow"/>
          <w:lang w:eastAsia="en-US"/>
        </w:rPr>
        <w:t xml:space="preserve"> da execução dos serviços abrange, ainda, as seguintes rotinas:</w:t>
      </w:r>
    </w:p>
    <w:p w14:paraId="38F44723" w14:textId="301841AF"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Inspeção visual acerca das condições de limpeza e conservação do local</w:t>
      </w:r>
      <w:r w:rsidR="0066759F" w:rsidRPr="005B2AD6">
        <w:rPr>
          <w:rFonts w:cs="Arial"/>
          <w:b/>
          <w:szCs w:val="20"/>
          <w:highlight w:val="yellow"/>
          <w:lang w:eastAsia="en-US"/>
        </w:rPr>
        <w:t>;</w:t>
      </w:r>
    </w:p>
    <w:p w14:paraId="0E59DEE9" w14:textId="4E61257D"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Verificar se o funcionário da CONTRATADA está uniformizado e utilizando os EPIs</w:t>
      </w:r>
      <w:r w:rsidR="0066759F" w:rsidRPr="005B2AD6">
        <w:rPr>
          <w:rFonts w:cs="Arial"/>
          <w:b/>
          <w:szCs w:val="20"/>
          <w:highlight w:val="yellow"/>
          <w:lang w:eastAsia="en-US"/>
        </w:rPr>
        <w:t>;</w:t>
      </w:r>
    </w:p>
    <w:p w14:paraId="28C95847" w14:textId="60415AE4" w:rsidR="0066759F" w:rsidRPr="005B2AD6" w:rsidRDefault="005B2AD6" w:rsidP="0066759F">
      <w:pPr>
        <w:numPr>
          <w:ilvl w:val="2"/>
          <w:numId w:val="1"/>
        </w:numPr>
        <w:spacing w:before="120" w:after="120" w:line="276" w:lineRule="auto"/>
        <w:jc w:val="both"/>
        <w:rPr>
          <w:rFonts w:cs="Arial"/>
          <w:b/>
          <w:szCs w:val="20"/>
          <w:highlight w:val="yellow"/>
          <w:lang w:eastAsia="en-US"/>
        </w:rPr>
      </w:pPr>
      <w:r w:rsidRPr="005B2AD6">
        <w:rPr>
          <w:rFonts w:cs="Arial"/>
          <w:b/>
          <w:szCs w:val="20"/>
          <w:highlight w:val="yellow"/>
          <w:lang w:eastAsia="en-US"/>
        </w:rPr>
        <w:t>Se a contratada mantém a documentação trabalhista e da habilitação em dia.</w:t>
      </w:r>
    </w:p>
    <w:p w14:paraId="1BBCC8D3" w14:textId="074FA568" w:rsidR="0066759F" w:rsidRPr="0066759F" w:rsidRDefault="0066759F" w:rsidP="00851E2F">
      <w:pPr>
        <w:pStyle w:val="PargrafodaLista"/>
        <w:numPr>
          <w:ilvl w:val="1"/>
          <w:numId w:val="1"/>
        </w:numPr>
        <w:spacing w:before="120" w:after="120" w:line="276" w:lineRule="auto"/>
        <w:ind w:left="425" w:firstLine="0"/>
        <w:jc w:val="both"/>
        <w:rPr>
          <w:rFonts w:cs="Arial"/>
          <w:szCs w:val="20"/>
        </w:rPr>
      </w:pPr>
      <w:r w:rsidRPr="0066759F">
        <w:rPr>
          <w:rFonts w:cs="Arial"/>
          <w:szCs w:val="20"/>
        </w:rPr>
        <w:t>As disposições previstas nesta cláusula não excluem o disposto no Anexo VIII da Instrução Normativa SLTI/</w:t>
      </w:r>
      <w:r w:rsidR="000B1A17">
        <w:rPr>
          <w:rFonts w:cs="Arial"/>
          <w:szCs w:val="20"/>
        </w:rPr>
        <w:t>MP</w:t>
      </w:r>
      <w:r w:rsidRPr="0066759F">
        <w:rPr>
          <w:rFonts w:cs="Arial"/>
          <w:szCs w:val="20"/>
        </w:rPr>
        <w:t xml:space="preserve"> nº 05, de 2017, aplicável no que for pertinente à contratação.</w:t>
      </w:r>
    </w:p>
    <w:p w14:paraId="52559F56" w14:textId="40A146AC" w:rsidR="006A414A" w:rsidRDefault="006A414A" w:rsidP="00680543">
      <w:pPr>
        <w:numPr>
          <w:ilvl w:val="1"/>
          <w:numId w:val="1"/>
        </w:numPr>
        <w:spacing w:before="120" w:after="120" w:line="276" w:lineRule="auto"/>
        <w:ind w:left="425" w:firstLine="0"/>
        <w:jc w:val="both"/>
        <w:rPr>
          <w:rFonts w:cs="Arial"/>
          <w:szCs w:val="20"/>
        </w:rPr>
      </w:pPr>
      <w:r w:rsidRPr="00680543">
        <w:rPr>
          <w:rFonts w:cs="Arial"/>
          <w:szCs w:val="20"/>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r w:rsidRPr="008819F6">
        <w:rPr>
          <w:rFonts w:cs="Arial"/>
          <w:szCs w:val="20"/>
        </w:rPr>
        <w:t xml:space="preserve"> </w:t>
      </w:r>
    </w:p>
    <w:p w14:paraId="6CA3D928" w14:textId="42A0281C" w:rsidR="00B222EE" w:rsidRPr="00680543" w:rsidRDefault="00C55B69" w:rsidP="008B0C2F">
      <w:pPr>
        <w:pStyle w:val="Nivel1"/>
        <w:rPr>
          <w:lang w:eastAsia="en-US"/>
        </w:rPr>
      </w:pPr>
      <w:r w:rsidRPr="00680543">
        <w:rPr>
          <w:rFonts w:cs="Arial"/>
          <w:color w:val="auto"/>
        </w:rPr>
        <w:t>DO RECEBIMENTO E ACEITAÇÃO DO OBJETO</w:t>
      </w:r>
      <w:r w:rsidR="008C04BB" w:rsidRPr="00680543">
        <w:rPr>
          <w:rFonts w:cs="Arial"/>
          <w:color w:val="auto"/>
        </w:rPr>
        <w:t xml:space="preserve"> </w:t>
      </w:r>
      <w:r w:rsidR="00572024" w:rsidRPr="00680543">
        <w:rPr>
          <w:rFonts w:cs="Arial"/>
          <w:color w:val="auto"/>
        </w:rPr>
        <w:t xml:space="preserve"> </w:t>
      </w:r>
    </w:p>
    <w:p w14:paraId="2F947CE2" w14:textId="4D655B91" w:rsidR="00761D03" w:rsidRPr="0085196B"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iCs/>
        </w:rPr>
        <w:t xml:space="preserve">A emissão da Nota Fiscal/Fatura deve ser precedida do recebimento definitivo dos serviços, nos </w:t>
      </w:r>
      <w:r w:rsidR="002004CF">
        <w:rPr>
          <w:rFonts w:cs="Arial"/>
          <w:iCs/>
        </w:rPr>
        <w:t>termos abaixo.</w:t>
      </w:r>
      <w:r w:rsidRPr="0085196B">
        <w:rPr>
          <w:rFonts w:cs="Arial"/>
          <w:iCs/>
        </w:rPr>
        <w:t xml:space="preserve"> </w:t>
      </w:r>
    </w:p>
    <w:p w14:paraId="6E87C596" w14:textId="77777777" w:rsidR="00761D03" w:rsidRPr="002004CF" w:rsidRDefault="00761D03" w:rsidP="002004CF">
      <w:pPr>
        <w:numPr>
          <w:ilvl w:val="1"/>
          <w:numId w:val="1"/>
        </w:numPr>
        <w:spacing w:before="120" w:after="120" w:line="276" w:lineRule="auto"/>
        <w:ind w:left="425" w:firstLine="0"/>
        <w:jc w:val="both"/>
        <w:rPr>
          <w:rFonts w:cs="Arial"/>
          <w:color w:val="000000" w:themeColor="text1"/>
          <w:lang w:eastAsia="en-US"/>
        </w:rPr>
      </w:pPr>
      <w:r w:rsidRPr="002004CF">
        <w:rPr>
          <w:rFonts w:cs="Arial"/>
          <w:iCs/>
        </w:rPr>
        <w:t>No</w:t>
      </w:r>
      <w:r>
        <w:rPr>
          <w:rFonts w:cs="Arial"/>
          <w:color w:val="000000"/>
          <w:lang w:eastAsia="en-US"/>
        </w:rPr>
        <w:t xml:space="preserve"> prazo de até </w:t>
      </w:r>
      <w:r w:rsidRPr="0085196B">
        <w:rPr>
          <w:rFonts w:cs="Arial"/>
          <w:i/>
          <w:color w:val="FF0000"/>
          <w:lang w:eastAsia="en-US"/>
        </w:rPr>
        <w:t>5 dias corridos</w:t>
      </w:r>
      <w:r w:rsidRPr="0085196B">
        <w:rPr>
          <w:rFonts w:cs="Arial"/>
          <w:color w:val="FF0000"/>
          <w:lang w:eastAsia="en-US"/>
        </w:rPr>
        <w:t xml:space="preserve"> </w:t>
      </w:r>
      <w:r>
        <w:rPr>
          <w:rFonts w:cs="Arial"/>
          <w:color w:val="000000"/>
          <w:lang w:eastAsia="en-US"/>
        </w:rPr>
        <w:t xml:space="preserve">do adimplemento da parcela, a CONTRATADA deverá entregar toda a documentação comprobatória do cumprimento da obrigação contratual;  </w:t>
      </w:r>
    </w:p>
    <w:p w14:paraId="63B60D5C" w14:textId="1CAF9059" w:rsidR="002004CF" w:rsidRPr="003D2014" w:rsidRDefault="002004CF" w:rsidP="00851E2F">
      <w:pPr>
        <w:numPr>
          <w:ilvl w:val="1"/>
          <w:numId w:val="1"/>
        </w:numPr>
        <w:spacing w:before="120" w:after="120" w:line="276" w:lineRule="auto"/>
        <w:ind w:left="425" w:firstLine="0"/>
        <w:jc w:val="both"/>
        <w:rPr>
          <w:rFonts w:cs="Arial"/>
          <w:color w:val="000000" w:themeColor="text1"/>
          <w:lang w:eastAsia="en-US"/>
        </w:rPr>
      </w:pPr>
      <w:r w:rsidRPr="002004CF">
        <w:rPr>
          <w:rFonts w:cs="Arial"/>
          <w:szCs w:val="20"/>
        </w:rPr>
        <w:t>O recebimento provisório será realizado pelo</w:t>
      </w:r>
      <w:r w:rsidRPr="003D2014">
        <w:rPr>
          <w:rFonts w:cs="Arial"/>
          <w:color w:val="FF0000"/>
          <w:szCs w:val="20"/>
        </w:rPr>
        <w:t xml:space="preserve"> fiscal técnico</w:t>
      </w:r>
      <w:r w:rsidR="000B1A17">
        <w:rPr>
          <w:rFonts w:cs="Arial"/>
          <w:color w:val="FF0000"/>
          <w:szCs w:val="20"/>
        </w:rPr>
        <w:t xml:space="preserve"> </w:t>
      </w:r>
      <w:r w:rsidRPr="003D2014">
        <w:rPr>
          <w:rFonts w:cs="Arial"/>
          <w:color w:val="FF0000"/>
          <w:szCs w:val="20"/>
        </w:rPr>
        <w:t>e setorial</w:t>
      </w:r>
      <w:r w:rsidR="00E86C3D" w:rsidRPr="003D2014">
        <w:rPr>
          <w:rFonts w:cs="Arial"/>
          <w:color w:val="FF0000"/>
          <w:szCs w:val="20"/>
        </w:rPr>
        <w:t xml:space="preserve"> ou</w:t>
      </w:r>
      <w:r w:rsidRPr="003D2014">
        <w:rPr>
          <w:rFonts w:cs="Arial"/>
          <w:color w:val="FF0000"/>
          <w:szCs w:val="20"/>
        </w:rPr>
        <w:t xml:space="preserve"> pela equipe de fiscalização</w:t>
      </w:r>
      <w:r w:rsidR="00E86C3D">
        <w:rPr>
          <w:rFonts w:cs="Arial"/>
          <w:szCs w:val="20"/>
        </w:rPr>
        <w:t xml:space="preserve"> após a entrega da documentação acima</w:t>
      </w:r>
      <w:r w:rsidRPr="002004CF">
        <w:rPr>
          <w:rFonts w:cs="Arial"/>
          <w:szCs w:val="20"/>
        </w:rPr>
        <w:t>, da seguinte forma:</w:t>
      </w:r>
    </w:p>
    <w:p w14:paraId="7090CA49" w14:textId="63BE00CA" w:rsidR="00E86C3D" w:rsidRPr="00E86C3D" w:rsidRDefault="00E86C3D" w:rsidP="00E86C3D">
      <w:pPr>
        <w:numPr>
          <w:ilvl w:val="2"/>
          <w:numId w:val="1"/>
        </w:numPr>
        <w:spacing w:before="120" w:after="120" w:line="276" w:lineRule="auto"/>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2004CF" w:rsidRDefault="00851E2F" w:rsidP="00851E2F">
      <w:pPr>
        <w:numPr>
          <w:ilvl w:val="3"/>
          <w:numId w:val="1"/>
        </w:numPr>
        <w:spacing w:before="120" w:after="120" w:line="276" w:lineRule="auto"/>
        <w:jc w:val="both"/>
        <w:rPr>
          <w:rFonts w:cs="Arial"/>
          <w:color w:val="000000" w:themeColor="text1"/>
          <w:lang w:eastAsia="en-US"/>
        </w:rPr>
      </w:pPr>
      <w:r w:rsidRPr="00F627B5">
        <w:rPr>
          <w:rFonts w:cs="Arial"/>
          <w:szCs w:val="20"/>
        </w:rPr>
        <w:t xml:space="preserve">Para efeito de recebimento provisório, ao final de cada período </w:t>
      </w:r>
      <w:r>
        <w:rPr>
          <w:rFonts w:cs="Arial"/>
          <w:szCs w:val="20"/>
        </w:rPr>
        <w:t>de faturamento</w:t>
      </w:r>
      <w:r w:rsidRPr="00F627B5">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FA2DDB0" w14:textId="7C026044" w:rsidR="00851E2F" w:rsidRDefault="00851E2F" w:rsidP="00E86C3D">
      <w:pPr>
        <w:numPr>
          <w:ilvl w:val="3"/>
          <w:numId w:val="1"/>
        </w:numPr>
        <w:spacing w:before="120" w:after="120" w:line="276" w:lineRule="auto"/>
        <w:jc w:val="both"/>
        <w:rPr>
          <w:rFonts w:cs="Arial"/>
          <w:color w:val="000000"/>
          <w:lang w:eastAsia="en-US"/>
        </w:rPr>
      </w:pPr>
      <w:r w:rsidRPr="00851E2F">
        <w:rPr>
          <w:rFonts w:cs="Arial"/>
          <w:color w:val="00000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Pr>
          <w:rFonts w:cs="Arial"/>
          <w:color w:val="000000"/>
          <w:lang w:eastAsia="en-US"/>
        </w:rPr>
        <w:t>R</w:t>
      </w:r>
      <w:r w:rsidRPr="00851E2F">
        <w:rPr>
          <w:rFonts w:cs="Arial"/>
          <w:color w:val="000000"/>
          <w:lang w:eastAsia="en-US"/>
        </w:rPr>
        <w:t xml:space="preserve">ecebimento </w:t>
      </w:r>
      <w:r w:rsidR="00E86C3D">
        <w:rPr>
          <w:rFonts w:cs="Arial"/>
          <w:color w:val="000000"/>
          <w:lang w:eastAsia="en-US"/>
        </w:rPr>
        <w:t>P</w:t>
      </w:r>
      <w:r w:rsidRPr="00851E2F">
        <w:rPr>
          <w:rFonts w:cs="Arial"/>
          <w:color w:val="000000"/>
          <w:lang w:eastAsia="en-US"/>
        </w:rPr>
        <w:t>rovisório.</w:t>
      </w:r>
    </w:p>
    <w:p w14:paraId="0CBE86BC" w14:textId="12BD6B64" w:rsidR="00E86C3D" w:rsidRDefault="00E86C3D" w:rsidP="00E37234">
      <w:pPr>
        <w:pStyle w:val="PargrafodaLista"/>
        <w:numPr>
          <w:ilvl w:val="3"/>
          <w:numId w:val="1"/>
        </w:numPr>
        <w:spacing w:before="120" w:after="120" w:line="276" w:lineRule="auto"/>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3937E21" w14:textId="2DAF07F8" w:rsidR="00E86C3D" w:rsidRPr="00E86C3D" w:rsidRDefault="00E86C3D" w:rsidP="00E86C3D">
      <w:pPr>
        <w:numPr>
          <w:ilvl w:val="2"/>
          <w:numId w:val="1"/>
        </w:numPr>
        <w:spacing w:before="120" w:after="120" w:line="276" w:lineRule="auto"/>
        <w:jc w:val="both"/>
        <w:rPr>
          <w:rFonts w:cs="Arial"/>
          <w:color w:val="000000" w:themeColor="text1"/>
          <w:lang w:eastAsia="en-US"/>
        </w:rPr>
      </w:pPr>
      <w:r>
        <w:rPr>
          <w:rFonts w:cs="Arial"/>
          <w:color w:val="000000"/>
          <w:lang w:eastAsia="en-US"/>
        </w:rPr>
        <w:t xml:space="preserve">No prazo de até </w:t>
      </w:r>
      <w:r w:rsidRPr="0085196B">
        <w:rPr>
          <w:rFonts w:cs="Arial"/>
          <w:i/>
          <w:color w:val="FF0000"/>
          <w:lang w:eastAsia="en-US"/>
        </w:rPr>
        <w:t>10 dias corridos</w:t>
      </w:r>
      <w:r w:rsidRPr="0085196B">
        <w:rPr>
          <w:rFonts w:cs="Arial"/>
          <w:color w:val="FF0000"/>
          <w:lang w:eastAsia="en-US"/>
        </w:rPr>
        <w:t xml:space="preserve"> </w:t>
      </w:r>
      <w:r>
        <w:rPr>
          <w:rFonts w:cs="Arial"/>
          <w:color w:val="00000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5608BF18" w:rsidR="00E86C3D" w:rsidRPr="00724CAD" w:rsidRDefault="00E86C3D" w:rsidP="00E86C3D">
      <w:pPr>
        <w:numPr>
          <w:ilvl w:val="3"/>
          <w:numId w:val="1"/>
        </w:numPr>
        <w:spacing w:before="120" w:after="120" w:line="276" w:lineRule="auto"/>
        <w:jc w:val="both"/>
        <w:rPr>
          <w:rFonts w:cs="Arial"/>
          <w:color w:val="000000" w:themeColor="text1"/>
          <w:lang w:eastAsia="en-US"/>
        </w:rPr>
      </w:pPr>
      <w:r>
        <w:t xml:space="preserve">quando a fiscalização for exercida por um único servidor, o relatório </w:t>
      </w:r>
      <w:r w:rsidRPr="002004CF">
        <w:rPr>
          <w:rFonts w:cs="Arial"/>
          <w:szCs w:val="20"/>
        </w:rPr>
        <w:t>circunstanciado</w:t>
      </w:r>
      <w:r>
        <w:t xml:space="preserve"> </w:t>
      </w:r>
      <w:r w:rsidRPr="002004CF">
        <w:rPr>
          <w:rFonts w:cs="Arial"/>
          <w:color w:val="000000"/>
          <w:lang w:eastAsia="en-US"/>
        </w:rPr>
        <w:t>deverá</w:t>
      </w:r>
      <w: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847814" w:rsidRDefault="00724CAD" w:rsidP="00E86C3D">
      <w:pPr>
        <w:numPr>
          <w:ilvl w:val="3"/>
          <w:numId w:val="1"/>
        </w:numPr>
        <w:spacing w:before="120" w:after="120" w:line="276" w:lineRule="auto"/>
        <w:jc w:val="both"/>
        <w:rPr>
          <w:rFonts w:cs="Arial"/>
          <w:color w:val="000000" w:themeColor="text1"/>
          <w:lang w:eastAsia="en-US"/>
        </w:rPr>
      </w:pPr>
      <w:r>
        <w:t xml:space="preserve">Será considerado como ocorrido o recebimento provisório </w:t>
      </w:r>
      <w:r w:rsidR="00847814">
        <w:t xml:space="preserve">com a entrega do relatório circunstanciado ou, em havendo mais de um a ser feito, com a entrega do último. </w:t>
      </w:r>
    </w:p>
    <w:p w14:paraId="5D09F4B6" w14:textId="02B986C8" w:rsidR="00847814" w:rsidRPr="00847814" w:rsidRDefault="00847814" w:rsidP="00E37234">
      <w:pPr>
        <w:pStyle w:val="PargrafodaLista"/>
        <w:numPr>
          <w:ilvl w:val="4"/>
          <w:numId w:val="1"/>
        </w:numPr>
        <w:spacing w:before="120" w:after="120" w:line="276" w:lineRule="auto"/>
        <w:jc w:val="both"/>
        <w:rPr>
          <w:rFonts w:cs="Arial"/>
          <w:color w:val="000000" w:themeColor="text1"/>
          <w:lang w:eastAsia="en-US"/>
        </w:rPr>
      </w:pPr>
      <w:r w:rsidRPr="00847814">
        <w:rPr>
          <w:rFonts w:cs="Arial"/>
          <w:color w:val="000000" w:themeColor="text1"/>
          <w:lang w:eastAsia="en-US"/>
        </w:rPr>
        <w:lastRenderedPageBreak/>
        <w:t xml:space="preserve">Na hipótese de a verificação a que se refere o parágrafo anterior não ser procedida tempestivamente, reputar-se-á como realizada, consumando-se o recebimento </w:t>
      </w:r>
      <w:r>
        <w:rPr>
          <w:rFonts w:cs="Arial"/>
          <w:color w:val="000000" w:themeColor="text1"/>
          <w:lang w:eastAsia="en-US"/>
        </w:rPr>
        <w:t>provisório</w:t>
      </w:r>
      <w:r w:rsidRPr="00847814">
        <w:rPr>
          <w:rFonts w:cs="Arial"/>
          <w:color w:val="000000" w:themeColor="text1"/>
          <w:lang w:eastAsia="en-US"/>
        </w:rPr>
        <w:t xml:space="preserve"> no dia do esgotamento do prazo.</w:t>
      </w:r>
    </w:p>
    <w:p w14:paraId="39F26BB1" w14:textId="3A8E0A54" w:rsidR="00761D03" w:rsidRDefault="00761D03" w:rsidP="00761D03">
      <w:pPr>
        <w:numPr>
          <w:ilvl w:val="1"/>
          <w:numId w:val="1"/>
        </w:numPr>
        <w:spacing w:before="120" w:after="120" w:line="276" w:lineRule="auto"/>
        <w:ind w:left="425" w:firstLine="0"/>
        <w:jc w:val="both"/>
        <w:rPr>
          <w:rFonts w:cs="Arial"/>
          <w:color w:val="000000" w:themeColor="text1"/>
          <w:lang w:eastAsia="en-US"/>
        </w:rPr>
      </w:pPr>
      <w:r>
        <w:rPr>
          <w:rFonts w:cs="Arial"/>
          <w:color w:val="000000"/>
          <w:lang w:eastAsia="en-US"/>
        </w:rPr>
        <w:t xml:space="preserve">No </w:t>
      </w:r>
      <w:r w:rsidRPr="00680050">
        <w:rPr>
          <w:rFonts w:cs="Arial"/>
          <w:iCs/>
        </w:rPr>
        <w:t>prazo</w:t>
      </w:r>
      <w:r>
        <w:rPr>
          <w:rFonts w:cs="Arial"/>
          <w:color w:val="000000"/>
          <w:lang w:eastAsia="en-US"/>
        </w:rPr>
        <w:t xml:space="preserve"> de até </w:t>
      </w:r>
      <w:r w:rsidR="00847814">
        <w:rPr>
          <w:rFonts w:cs="Arial"/>
          <w:i/>
          <w:color w:val="FF0000"/>
          <w:lang w:eastAsia="en-US"/>
        </w:rPr>
        <w:t>10</w:t>
      </w:r>
      <w:r w:rsidRPr="0085196B">
        <w:rPr>
          <w:rFonts w:cs="Arial"/>
          <w:i/>
          <w:color w:val="FF0000"/>
          <w:lang w:eastAsia="en-US"/>
        </w:rPr>
        <w:t xml:space="preserve"> (</w:t>
      </w:r>
      <w:r w:rsidR="00847814">
        <w:rPr>
          <w:rFonts w:cs="Arial"/>
          <w:i/>
          <w:color w:val="FF0000"/>
          <w:lang w:eastAsia="en-US"/>
        </w:rPr>
        <w:t>dez</w:t>
      </w:r>
      <w:r w:rsidRPr="0085196B">
        <w:rPr>
          <w:rFonts w:cs="Arial"/>
          <w:i/>
          <w:color w:val="FF0000"/>
          <w:lang w:eastAsia="en-US"/>
        </w:rPr>
        <w:t>) dias corridos</w:t>
      </w:r>
      <w:r w:rsidRPr="0085196B">
        <w:rPr>
          <w:rFonts w:cs="Arial"/>
          <w:color w:val="FF0000"/>
          <w:lang w:eastAsia="en-US"/>
        </w:rPr>
        <w:t xml:space="preserve"> </w:t>
      </w:r>
      <w:r>
        <w:rPr>
          <w:rFonts w:cs="Arial"/>
          <w:color w:val="000000"/>
          <w:lang w:eastAsia="en-US"/>
        </w:rPr>
        <w:t xml:space="preserve">a partir do recebimento </w:t>
      </w:r>
      <w:r w:rsidR="00847814">
        <w:rPr>
          <w:rFonts w:cs="Arial"/>
          <w:color w:val="000000"/>
          <w:lang w:eastAsia="en-US"/>
        </w:rPr>
        <w:t>provisório dos serviços</w:t>
      </w:r>
      <w:r>
        <w:rPr>
          <w:rFonts w:cs="Arial"/>
          <w:color w:val="000000"/>
          <w:lang w:eastAsia="en-US"/>
        </w:rPr>
        <w:t xml:space="preserve">, o Gestor do Contrato deverá providenciar o recebimento definitivo, ato que concretiza o ateste da execução dos serviços, obedecendo as seguintes diretrizes: </w:t>
      </w:r>
    </w:p>
    <w:p w14:paraId="241A3BC5"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680050" w:rsidRDefault="00761D03" w:rsidP="00761D03">
      <w:pPr>
        <w:numPr>
          <w:ilvl w:val="2"/>
          <w:numId w:val="1"/>
        </w:numPr>
        <w:spacing w:before="120" w:after="120" w:line="276" w:lineRule="auto"/>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e </w:t>
      </w:r>
    </w:p>
    <w:p w14:paraId="10323ED7" w14:textId="631EFCFC" w:rsidR="00BB7BCE" w:rsidRPr="00BB7BCE" w:rsidRDefault="00761D03" w:rsidP="00BB7BCE">
      <w:pPr>
        <w:numPr>
          <w:ilvl w:val="2"/>
          <w:numId w:val="1"/>
        </w:numPr>
        <w:spacing w:before="120" w:after="120" w:line="276" w:lineRule="auto"/>
        <w:jc w:val="both"/>
      </w:pPr>
      <w:r>
        <w:rPr>
          <w:rFonts w:cs="Arial"/>
          <w:color w:val="000000"/>
          <w:lang w:eastAsia="en-US"/>
        </w:rPr>
        <w:t xml:space="preserve">Comunicar a empresa para que emita a Nota Fiscal ou Fatura, com o valor exato </w:t>
      </w:r>
      <w:r w:rsidR="00BB7BCE">
        <w:rPr>
          <w:rFonts w:cs="Arial"/>
          <w:color w:val="000000"/>
          <w:lang w:eastAsia="en-US"/>
        </w:rPr>
        <w:t>dimensionado pela fiscalização,</w:t>
      </w:r>
      <w:r w:rsidR="00BB7BCE" w:rsidRPr="00BB7BCE">
        <w:rPr>
          <w:rFonts w:cs="Arial"/>
          <w:color w:val="000000"/>
          <w:lang w:eastAsia="en-US"/>
        </w:rPr>
        <w:t xml:space="preserve"> </w:t>
      </w:r>
      <w:r w:rsidR="00BB7BCE" w:rsidRPr="00680543">
        <w:rPr>
          <w:rFonts w:cs="Arial"/>
          <w:szCs w:val="20"/>
        </w:rPr>
        <w:t>com base no Instrumento de Medição de Resultado (IMR), ou instrumento substituto.</w:t>
      </w:r>
      <w:ins w:id="3" w:author="Hugo Teixeira Montezuma Sales" w:date="2018-12-21T12:21:00Z">
        <w:r w:rsidR="00BB7BCE">
          <w:rPr>
            <w:rFonts w:cs="Arial"/>
            <w:color w:val="000000"/>
            <w:lang w:eastAsia="en-US"/>
          </w:rPr>
          <w:t xml:space="preserve"> </w:t>
        </w:r>
      </w:ins>
    </w:p>
    <w:p w14:paraId="2957B1E6" w14:textId="3B20DA13" w:rsidR="00C55B69" w:rsidRPr="00680543" w:rsidRDefault="00C55B69" w:rsidP="00680543">
      <w:pPr>
        <w:numPr>
          <w:ilvl w:val="1"/>
          <w:numId w:val="1"/>
        </w:numPr>
        <w:spacing w:before="120" w:after="120" w:line="276" w:lineRule="auto"/>
        <w:ind w:left="425" w:firstLine="0"/>
        <w:jc w:val="both"/>
        <w:rPr>
          <w:rFonts w:cs="Arial"/>
          <w:szCs w:val="20"/>
        </w:rPr>
      </w:pPr>
      <w:r w:rsidRPr="00680543">
        <w:rPr>
          <w:rFonts w:cs="Arial"/>
          <w:szCs w:val="20"/>
        </w:rPr>
        <w:t>O recebimento provisório ou definitivo do objeto não exclui a responsabilidade da Contratada pelos prejuízos resultantes da incorreta execução do contrato</w:t>
      </w:r>
      <w:r w:rsidR="00851E2F">
        <w:rPr>
          <w:rFonts w:cs="Arial"/>
          <w:szCs w:val="20"/>
        </w:rPr>
        <w:t xml:space="preserve">, ou, </w:t>
      </w:r>
      <w:r w:rsidR="00851E2F">
        <w:rPr>
          <w:szCs w:val="20"/>
        </w:rPr>
        <w:t>em qualquer época, das garantias concedidas e das responsabilidades assumidas em contrato e por força das disposições legais em vigor</w:t>
      </w:r>
      <w:r w:rsidR="00A12C0F">
        <w:rPr>
          <w:szCs w:val="20"/>
        </w:rPr>
        <w:t>.</w:t>
      </w:r>
    </w:p>
    <w:p w14:paraId="2ED9669C" w14:textId="77777777" w:rsidR="007E51AF" w:rsidRPr="007E51AF" w:rsidRDefault="007E51AF" w:rsidP="007E51AF">
      <w:pPr>
        <w:numPr>
          <w:ilvl w:val="1"/>
          <w:numId w:val="1"/>
        </w:numPr>
        <w:spacing w:before="120" w:after="120" w:line="276" w:lineRule="auto"/>
        <w:ind w:left="425" w:firstLine="0"/>
        <w:jc w:val="both"/>
        <w:rPr>
          <w:rFonts w:cs="Arial"/>
          <w:szCs w:val="20"/>
        </w:rPr>
      </w:pPr>
      <w:r w:rsidRPr="007E51AF">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85196B" w:rsidRDefault="0085196B" w:rsidP="0085196B">
      <w:pPr>
        <w:pStyle w:val="Nivel1"/>
        <w:rPr>
          <w:rFonts w:cs="Arial"/>
          <w:color w:val="auto"/>
        </w:rPr>
      </w:pPr>
      <w:r w:rsidRPr="0085196B">
        <w:rPr>
          <w:rFonts w:cs="Arial"/>
          <w:color w:val="auto"/>
        </w:rPr>
        <w:t>DO PAGAMENTO</w:t>
      </w:r>
    </w:p>
    <w:p w14:paraId="1AAD6903" w14:textId="5FE58772" w:rsidR="0085196B" w:rsidRDefault="0085196B" w:rsidP="00680050">
      <w:pPr>
        <w:numPr>
          <w:ilvl w:val="1"/>
          <w:numId w:val="1"/>
        </w:numPr>
        <w:spacing w:before="120" w:after="120" w:line="276" w:lineRule="auto"/>
        <w:ind w:left="425" w:firstLine="0"/>
        <w:jc w:val="both"/>
        <w:rPr>
          <w:rFonts w:eastAsia="Arial"/>
        </w:rPr>
      </w:pPr>
      <w:r>
        <w:rPr>
          <w:color w:val="000000" w:themeColor="text1"/>
        </w:rPr>
        <w:t xml:space="preserve">O </w:t>
      </w:r>
      <w:r w:rsidRPr="00680050">
        <w:rPr>
          <w:rFonts w:cs="Arial"/>
          <w:szCs w:val="20"/>
        </w:rPr>
        <w:t>pagamento</w:t>
      </w:r>
      <w:r>
        <w:rPr>
          <w:color w:val="000000" w:themeColor="text1"/>
        </w:rPr>
        <w:t xml:space="preserve"> será efetuado pela Contratante no prazo de</w:t>
      </w:r>
      <w:r w:rsidR="003644E4">
        <w:rPr>
          <w:color w:val="000000" w:themeColor="text1"/>
        </w:rPr>
        <w:t xml:space="preserve"> 15 (quinze) </w:t>
      </w:r>
      <w:r>
        <w:rPr>
          <w:color w:val="000000" w:themeColor="text1"/>
        </w:rPr>
        <w:t xml:space="preserve">dias, contados do recebimento da Nota Fiscal/Fatura. </w:t>
      </w:r>
    </w:p>
    <w:p w14:paraId="7BAC4FC3" w14:textId="64A200CF" w:rsidR="0085196B" w:rsidRDefault="0085196B" w:rsidP="00680050">
      <w:pPr>
        <w:numPr>
          <w:ilvl w:val="2"/>
          <w:numId w:val="1"/>
        </w:numPr>
        <w:spacing w:before="120" w:after="120" w:line="276" w:lineRule="auto"/>
        <w:jc w:val="both"/>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3D3D2745" w14:textId="31796007" w:rsidR="0085196B" w:rsidRDefault="0085196B" w:rsidP="00761D03">
      <w:pPr>
        <w:numPr>
          <w:ilvl w:val="1"/>
          <w:numId w:val="1"/>
        </w:numPr>
        <w:spacing w:before="120" w:after="120" w:line="276" w:lineRule="auto"/>
        <w:ind w:left="425" w:firstLine="0"/>
        <w:jc w:val="both"/>
        <w:rPr>
          <w:rFonts w:cs="Arial"/>
        </w:rPr>
      </w:pPr>
      <w:r w:rsidRPr="0085196B">
        <w:rPr>
          <w:rFonts w:cs="Arial"/>
          <w:iCs/>
        </w:rPr>
        <w:t xml:space="preserve">A emissão da Nota Fiscal/Fatura será precedida do recebimento definitivo do serviço, </w:t>
      </w:r>
      <w:r w:rsidR="00761D03">
        <w:rPr>
          <w:rFonts w:cs="Arial"/>
          <w:iCs/>
        </w:rPr>
        <w:t>conforme este Termo de Referência</w:t>
      </w:r>
    </w:p>
    <w:p w14:paraId="38651B20" w14:textId="30424065" w:rsidR="0085196B" w:rsidRDefault="0085196B" w:rsidP="00680050">
      <w:pPr>
        <w:numPr>
          <w:ilvl w:val="1"/>
          <w:numId w:val="1"/>
        </w:numPr>
        <w:spacing w:before="120" w:after="120" w:line="276" w:lineRule="auto"/>
        <w:ind w:left="425" w:firstLine="0"/>
        <w:jc w:val="both"/>
        <w:rPr>
          <w:color w:val="000000"/>
        </w:rPr>
      </w:pPr>
      <w:r>
        <w:rPr>
          <w:color w:val="000000"/>
        </w:rPr>
        <w:t xml:space="preserve">A Nota Fiscal ou Fatura deverá ser obrigatoriamente acompanhada da comprovação da regularidade fiscal, constatada por meio de consulta on-line ao </w:t>
      </w:r>
      <w:r w:rsidR="000B1A17">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19CE6DDF" w14:textId="29C6F5C5" w:rsidR="0085196B" w:rsidRDefault="0085196B" w:rsidP="00680050">
      <w:pPr>
        <w:numPr>
          <w:ilvl w:val="2"/>
          <w:numId w:val="1"/>
        </w:numPr>
        <w:spacing w:before="120" w:after="120" w:line="276" w:lineRule="auto"/>
        <w:jc w:val="both"/>
        <w:rPr>
          <w:color w:val="000000"/>
        </w:rPr>
      </w:pPr>
      <w:r>
        <w:rPr>
          <w:color w:val="000000"/>
        </w:rPr>
        <w:t xml:space="preserve">Constatando-se, junto ao </w:t>
      </w:r>
      <w:r w:rsidR="000B1A17">
        <w:rPr>
          <w:color w:val="000000"/>
        </w:rPr>
        <w:t>SICAF</w:t>
      </w:r>
      <w:r>
        <w:rPr>
          <w:color w:val="000000"/>
        </w:rPr>
        <w:t xml:space="preserve">, a situação de irregularidade do fornecedor contratado, deverão ser tomadas as providências previstas no do art. 31 da Instrução </w:t>
      </w:r>
      <w:r w:rsidRPr="00680050">
        <w:rPr>
          <w:rFonts w:cs="Arial"/>
          <w:color w:val="000000"/>
          <w:lang w:eastAsia="en-US"/>
        </w:rPr>
        <w:t>Normativa</w:t>
      </w:r>
      <w:r>
        <w:rPr>
          <w:color w:val="000000"/>
        </w:rPr>
        <w:t xml:space="preserve"> nº 3, de 26 de abril de 2018.</w:t>
      </w:r>
    </w:p>
    <w:p w14:paraId="1F59D649" w14:textId="77777777" w:rsidR="0085196B" w:rsidRDefault="0085196B" w:rsidP="00680050">
      <w:pPr>
        <w:numPr>
          <w:ilvl w:val="1"/>
          <w:numId w:val="1"/>
        </w:numPr>
        <w:spacing w:before="120" w:after="120" w:line="276" w:lineRule="auto"/>
        <w:ind w:left="425" w:firstLine="0"/>
        <w:jc w:val="both"/>
        <w:rPr>
          <w:color w:val="000000" w:themeColor="text1"/>
        </w:rPr>
      </w:pPr>
      <w:r>
        <w:rPr>
          <w:color w:val="000000"/>
        </w:rPr>
        <w:t xml:space="preserve">O setor competente para proceder o pagamento deve verificar se a Nota Fiscal ou Fatura apresentada expressa os elementos necessários e essenciais do documento, tais como: </w:t>
      </w:r>
    </w:p>
    <w:p w14:paraId="547E72EE"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prazo de validade; </w:t>
      </w:r>
    </w:p>
    <w:p w14:paraId="120BE816"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a data da emissão; </w:t>
      </w:r>
    </w:p>
    <w:p w14:paraId="6DD33C60" w14:textId="77777777" w:rsidR="0085196B" w:rsidRPr="00680050" w:rsidRDefault="0085196B" w:rsidP="00680050">
      <w:pPr>
        <w:numPr>
          <w:ilvl w:val="2"/>
          <w:numId w:val="1"/>
        </w:numPr>
        <w:spacing w:before="120" w:after="120" w:line="276" w:lineRule="auto"/>
        <w:jc w:val="both"/>
        <w:rPr>
          <w:color w:val="000000"/>
        </w:rPr>
      </w:pPr>
      <w:r>
        <w:rPr>
          <w:color w:val="000000"/>
        </w:rPr>
        <w:lastRenderedPageBreak/>
        <w:t xml:space="preserve">os dados do contrato e do órgão contratante; </w:t>
      </w:r>
    </w:p>
    <w:p w14:paraId="5BC02B68"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período de prestação dos serviços; </w:t>
      </w:r>
    </w:p>
    <w:p w14:paraId="764E0A6C"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o valor a pagar; e </w:t>
      </w:r>
    </w:p>
    <w:p w14:paraId="3E2340FD" w14:textId="726B96E1" w:rsidR="0085196B" w:rsidRPr="0085196B" w:rsidRDefault="0085196B" w:rsidP="00680050">
      <w:pPr>
        <w:numPr>
          <w:ilvl w:val="2"/>
          <w:numId w:val="1"/>
        </w:numPr>
        <w:spacing w:before="120" w:after="120" w:line="276" w:lineRule="auto"/>
        <w:jc w:val="both"/>
        <w:rPr>
          <w:color w:val="000000"/>
        </w:rPr>
      </w:pPr>
      <w:r>
        <w:rPr>
          <w:color w:val="000000"/>
        </w:rPr>
        <w:t>eventual destaque do valor de retenções tributárias cabíveis.</w:t>
      </w:r>
    </w:p>
    <w:p w14:paraId="12ADEEA1" w14:textId="77777777" w:rsidR="0085196B" w:rsidRPr="0085196B" w:rsidRDefault="0085196B" w:rsidP="00680050">
      <w:pPr>
        <w:numPr>
          <w:ilvl w:val="1"/>
          <w:numId w:val="1"/>
        </w:numPr>
        <w:spacing w:before="120" w:after="120" w:line="276" w:lineRule="auto"/>
        <w:ind w:left="425"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35A83FDA" w14:textId="77777777" w:rsidR="0085196B" w:rsidRDefault="0085196B" w:rsidP="00680050">
      <w:pPr>
        <w:numPr>
          <w:ilvl w:val="1"/>
          <w:numId w:val="1"/>
        </w:numPr>
        <w:spacing w:before="120" w:after="120" w:line="276" w:lineRule="auto"/>
        <w:ind w:left="425" w:firstLine="0"/>
        <w:jc w:val="both"/>
        <w:rPr>
          <w:rFonts w:cs="Arial"/>
          <w:szCs w:val="20"/>
          <w:lang w:eastAsia="en-US"/>
        </w:rPr>
      </w:pPr>
      <w:r>
        <w:t xml:space="preserve">Nos termos do item 1,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680050" w:rsidRDefault="0085196B" w:rsidP="00680050">
      <w:pPr>
        <w:numPr>
          <w:ilvl w:val="2"/>
          <w:numId w:val="1"/>
        </w:numPr>
        <w:spacing w:before="120" w:after="120" w:line="276" w:lineRule="auto"/>
        <w:jc w:val="both"/>
        <w:rPr>
          <w:color w:val="000000"/>
        </w:rPr>
      </w:pPr>
      <w:r>
        <w:rPr>
          <w:color w:val="000000"/>
        </w:rPr>
        <w:t xml:space="preserve">não produziu os </w:t>
      </w:r>
      <w:r w:rsidRPr="00680050">
        <w:rPr>
          <w:color w:val="000000"/>
        </w:rPr>
        <w:t>resultados acordados;</w:t>
      </w:r>
    </w:p>
    <w:p w14:paraId="10B92392" w14:textId="77777777" w:rsidR="0085196B" w:rsidRDefault="0085196B" w:rsidP="00680050">
      <w:pPr>
        <w:numPr>
          <w:ilvl w:val="2"/>
          <w:numId w:val="1"/>
        </w:numPr>
        <w:spacing w:before="120" w:after="120" w:line="276" w:lineRule="auto"/>
        <w:jc w:val="both"/>
        <w:rPr>
          <w:color w:val="000000"/>
        </w:rPr>
      </w:pPr>
      <w:r>
        <w:rPr>
          <w:color w:val="000000"/>
        </w:rPr>
        <w:t>deixou de executar as atividades contratadas, ou não as executou com a qualidade mínima exigida;</w:t>
      </w:r>
    </w:p>
    <w:p w14:paraId="29965A0D" w14:textId="77777777" w:rsidR="0085196B" w:rsidRDefault="0085196B" w:rsidP="00680050">
      <w:pPr>
        <w:numPr>
          <w:ilvl w:val="2"/>
          <w:numId w:val="1"/>
        </w:numPr>
        <w:spacing w:before="120" w:after="120" w:line="276" w:lineRule="auto"/>
        <w:jc w:val="both"/>
        <w:rPr>
          <w:color w:val="000000"/>
        </w:rPr>
      </w:pPr>
      <w:r>
        <w:rPr>
          <w:color w:val="000000"/>
        </w:rPr>
        <w:t>deixou de utilizar os materiais e recursos humanos</w:t>
      </w:r>
      <w:r w:rsidRPr="00680050">
        <w:rPr>
          <w:color w:val="000000"/>
        </w:rPr>
        <w:t xml:space="preserve"> exigidos para a execução do serviço, ou utilizou-os com qualidade ou quantidade inferior à demandada.</w:t>
      </w:r>
    </w:p>
    <w:p w14:paraId="7EBC9C8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Será considerada data do pagamento o dia em que constar como emitida a ordem bancária para pagamento.</w:t>
      </w:r>
    </w:p>
    <w:p w14:paraId="24CD4733" w14:textId="3A6DF899"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Antes de cada pagamento à contratada, será realizada consulta ao </w:t>
      </w:r>
      <w:r w:rsidR="000B1A17">
        <w:rPr>
          <w:rFonts w:cs="Arial"/>
          <w:szCs w:val="20"/>
          <w:lang w:eastAsia="en-US"/>
        </w:rPr>
        <w:t>SICAF</w:t>
      </w:r>
      <w:r w:rsidRPr="00680050">
        <w:rPr>
          <w:rFonts w:cs="Arial"/>
          <w:szCs w:val="20"/>
          <w:lang w:eastAsia="en-US"/>
        </w:rPr>
        <w:t xml:space="preserve"> para verificar a manutenção das condições de habilitação exigidas no edital. </w:t>
      </w:r>
    </w:p>
    <w:p w14:paraId="723141DF" w14:textId="5DFC5094"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Constatando-se, junto ao </w:t>
      </w:r>
      <w:r w:rsidR="000B1A17">
        <w:rPr>
          <w:rFonts w:cs="Arial"/>
          <w:szCs w:val="20"/>
          <w:lang w:eastAsia="en-US"/>
        </w:rPr>
        <w:t>SICAF</w:t>
      </w:r>
      <w:r w:rsidRPr="00680050">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F0944D6"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sidR="000B1A17">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6A6E7F3B"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Pr>
          <w:rFonts w:cs="Arial"/>
          <w:szCs w:val="20"/>
          <w:lang w:eastAsia="en-US"/>
        </w:rPr>
        <w:t>SICAF</w:t>
      </w:r>
      <w:r w:rsidRPr="00680050">
        <w:rPr>
          <w:rFonts w:cs="Arial"/>
          <w:szCs w:val="20"/>
          <w:lang w:eastAsia="en-US"/>
        </w:rPr>
        <w:t xml:space="preserve">.  </w:t>
      </w:r>
    </w:p>
    <w:p w14:paraId="416866CA" w14:textId="13190CB2" w:rsidR="0085196B" w:rsidRPr="00680050" w:rsidRDefault="0085196B" w:rsidP="00680050">
      <w:pPr>
        <w:numPr>
          <w:ilvl w:val="2"/>
          <w:numId w:val="1"/>
        </w:numPr>
        <w:spacing w:before="120" w:after="120" w:line="276" w:lineRule="auto"/>
        <w:jc w:val="both"/>
        <w:rPr>
          <w:rFonts w:cs="Arial"/>
          <w:szCs w:val="20"/>
          <w:lang w:eastAsia="en-US"/>
        </w:rPr>
      </w:pPr>
      <w:r w:rsidRPr="00680050">
        <w:rPr>
          <w:rFonts w:cs="Arial"/>
          <w:szCs w:val="20"/>
          <w:lang w:eastAsia="en-US"/>
        </w:rPr>
        <w:t xml:space="preserve">Será rescindido o contrato em execução com a contratada inadimplente no </w:t>
      </w:r>
      <w:r w:rsidR="000B1A17">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67BEED27"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lastRenderedPageBreak/>
        <w:t>Quando do pagamento, será efetuada a retenção tributária prevista na legislação aplicável, em especial a prevista no artigo 31 da Lei 8.212, de 1993, nos termos do item 6 do Anexo XI da IN SEGES/</w:t>
      </w:r>
      <w:r w:rsidR="000B1A17">
        <w:rPr>
          <w:rFonts w:cs="Arial"/>
          <w:szCs w:val="20"/>
          <w:lang w:eastAsia="en-US"/>
        </w:rPr>
        <w:t>MP</w:t>
      </w:r>
      <w:r w:rsidRPr="00680050">
        <w:rPr>
          <w:rFonts w:cs="Arial"/>
          <w:szCs w:val="20"/>
          <w:lang w:eastAsia="en-US"/>
        </w:rPr>
        <w:t xml:space="preserve"> n. 5/2017, quando couber.</w:t>
      </w:r>
    </w:p>
    <w:p w14:paraId="6EEBCC14" w14:textId="464B5E6F"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4FEEBB02" w:rsidR="0085196B" w:rsidRPr="00680050" w:rsidRDefault="0085196B" w:rsidP="00680050">
      <w:pPr>
        <w:numPr>
          <w:ilvl w:val="1"/>
          <w:numId w:val="1"/>
        </w:numPr>
        <w:spacing w:before="120" w:after="120" w:line="276" w:lineRule="auto"/>
        <w:ind w:left="425" w:firstLine="0"/>
        <w:jc w:val="both"/>
        <w:rPr>
          <w:rFonts w:cs="Arial"/>
          <w:szCs w:val="20"/>
          <w:lang w:eastAsia="en-US"/>
        </w:rPr>
      </w:pPr>
      <w:r w:rsidRPr="00680050">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75C3F" w:rsidRDefault="0085196B" w:rsidP="0085196B">
      <w:pPr>
        <w:spacing w:line="276" w:lineRule="auto"/>
        <w:ind w:left="426" w:firstLine="708"/>
        <w:jc w:val="both"/>
        <w:rPr>
          <w:rFonts w:cs="Arial"/>
          <w:szCs w:val="20"/>
        </w:rPr>
      </w:pPr>
      <w:r w:rsidRPr="00B75C3F">
        <w:rPr>
          <w:rFonts w:cs="Arial"/>
          <w:szCs w:val="20"/>
        </w:rPr>
        <w:t>EM = I x N x VP, sendo:</w:t>
      </w:r>
    </w:p>
    <w:p w14:paraId="0A81D292" w14:textId="77777777" w:rsidR="0085196B" w:rsidRPr="00B75C3F" w:rsidRDefault="0085196B" w:rsidP="0085196B">
      <w:pPr>
        <w:tabs>
          <w:tab w:val="left" w:pos="1701"/>
        </w:tabs>
        <w:spacing w:line="276" w:lineRule="auto"/>
        <w:ind w:firstLine="1134"/>
        <w:jc w:val="both"/>
        <w:rPr>
          <w:rFonts w:cs="Arial"/>
          <w:snapToGrid w:val="0"/>
          <w:color w:val="000000"/>
          <w:szCs w:val="20"/>
        </w:rPr>
      </w:pPr>
      <w:r w:rsidRPr="00B75C3F">
        <w:rPr>
          <w:rFonts w:cs="Arial"/>
          <w:snapToGrid w:val="0"/>
          <w:color w:val="000000"/>
          <w:szCs w:val="20"/>
        </w:rPr>
        <w:t>EM = Encargos moratórios;</w:t>
      </w:r>
    </w:p>
    <w:p w14:paraId="3177D85F"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N = Número de dias entre a data prevista para o pagamento e a do efetivo pagamento;</w:t>
      </w:r>
    </w:p>
    <w:p w14:paraId="5DB48A3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VP = Valor da parcela a ser paga.</w:t>
      </w:r>
    </w:p>
    <w:p w14:paraId="7227CB7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snapToGrid w:val="0"/>
          <w:color w:val="000000"/>
          <w:szCs w:val="20"/>
        </w:rPr>
        <w:t xml:space="preserve">I = Índice de compensação financeira = </w:t>
      </w:r>
      <w:r w:rsidRPr="00B75C3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B75C3F" w14:paraId="73763953" w14:textId="77777777" w:rsidTr="0085196B">
        <w:tc>
          <w:tcPr>
            <w:tcW w:w="2214" w:type="dxa"/>
            <w:vMerge w:val="restart"/>
            <w:vAlign w:val="center"/>
            <w:hideMark/>
          </w:tcPr>
          <w:p w14:paraId="7BB6038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I = (TX)</w:t>
            </w:r>
          </w:p>
        </w:tc>
        <w:tc>
          <w:tcPr>
            <w:tcW w:w="446" w:type="dxa"/>
            <w:vMerge w:val="restart"/>
            <w:vAlign w:val="center"/>
            <w:hideMark/>
          </w:tcPr>
          <w:p w14:paraId="10B3185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xml:space="preserve">I = </w:t>
            </w:r>
          </w:p>
        </w:tc>
        <w:tc>
          <w:tcPr>
            <w:tcW w:w="1276" w:type="dxa"/>
            <w:tcBorders>
              <w:top w:val="nil"/>
              <w:left w:val="nil"/>
              <w:bottom w:val="single" w:sz="4" w:space="0" w:color="auto"/>
              <w:right w:val="nil"/>
            </w:tcBorders>
            <w:hideMark/>
          </w:tcPr>
          <w:p w14:paraId="41BA36B2" w14:textId="77777777" w:rsidR="0085196B" w:rsidRPr="00B75C3F" w:rsidRDefault="0085196B">
            <w:pPr>
              <w:tabs>
                <w:tab w:val="left" w:pos="1701"/>
              </w:tabs>
              <w:spacing w:line="276" w:lineRule="auto"/>
              <w:jc w:val="both"/>
              <w:rPr>
                <w:rFonts w:cs="Arial"/>
                <w:color w:val="000000"/>
                <w:szCs w:val="20"/>
              </w:rPr>
            </w:pPr>
            <w:proofErr w:type="gramStart"/>
            <w:r w:rsidRPr="00B75C3F">
              <w:rPr>
                <w:rFonts w:cs="Arial"/>
                <w:color w:val="000000"/>
                <w:szCs w:val="20"/>
              </w:rPr>
              <w:t>( 6</w:t>
            </w:r>
            <w:proofErr w:type="gramEnd"/>
            <w:r w:rsidRPr="00B75C3F">
              <w:rPr>
                <w:rFonts w:cs="Arial"/>
                <w:color w:val="000000"/>
                <w:szCs w:val="20"/>
              </w:rPr>
              <w:t xml:space="preserve"> / 100 )</w:t>
            </w:r>
          </w:p>
        </w:tc>
        <w:tc>
          <w:tcPr>
            <w:tcW w:w="4926" w:type="dxa"/>
            <w:vMerge w:val="restart"/>
            <w:vAlign w:val="center"/>
          </w:tcPr>
          <w:p w14:paraId="1FD12A20"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I = 0,00016438</w:t>
            </w:r>
          </w:p>
          <w:p w14:paraId="3649D0D6"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TX = Percentual da taxa anual = 6%</w:t>
            </w:r>
          </w:p>
          <w:p w14:paraId="48DD78F5" w14:textId="77777777" w:rsidR="0085196B" w:rsidRPr="00B75C3F" w:rsidRDefault="0085196B">
            <w:pPr>
              <w:tabs>
                <w:tab w:val="left" w:pos="1701"/>
              </w:tabs>
              <w:spacing w:line="276" w:lineRule="auto"/>
              <w:ind w:left="742"/>
              <w:jc w:val="both"/>
              <w:rPr>
                <w:rFonts w:cs="Arial"/>
                <w:color w:val="000000"/>
                <w:szCs w:val="20"/>
              </w:rPr>
            </w:pPr>
          </w:p>
        </w:tc>
      </w:tr>
      <w:tr w:rsidR="0085196B" w:rsidRPr="00B75C3F" w14:paraId="610884CB" w14:textId="77777777" w:rsidTr="0085196B">
        <w:tc>
          <w:tcPr>
            <w:tcW w:w="0" w:type="auto"/>
            <w:vMerge/>
            <w:vAlign w:val="center"/>
            <w:hideMark/>
          </w:tcPr>
          <w:p w14:paraId="19821BB1" w14:textId="77777777" w:rsidR="0085196B" w:rsidRPr="00B75C3F" w:rsidRDefault="0085196B">
            <w:pPr>
              <w:rPr>
                <w:rFonts w:cs="Arial"/>
                <w:color w:val="000000"/>
                <w:szCs w:val="20"/>
              </w:rPr>
            </w:pPr>
          </w:p>
        </w:tc>
        <w:tc>
          <w:tcPr>
            <w:tcW w:w="0" w:type="auto"/>
            <w:vMerge/>
            <w:vAlign w:val="center"/>
            <w:hideMark/>
          </w:tcPr>
          <w:p w14:paraId="2F6D1691" w14:textId="77777777" w:rsidR="0085196B" w:rsidRPr="00B75C3F" w:rsidRDefault="0085196B">
            <w:pPr>
              <w:rPr>
                <w:rFonts w:cs="Arial"/>
                <w:color w:val="000000"/>
                <w:szCs w:val="20"/>
              </w:rPr>
            </w:pPr>
          </w:p>
        </w:tc>
        <w:tc>
          <w:tcPr>
            <w:tcW w:w="1276" w:type="dxa"/>
            <w:tcBorders>
              <w:top w:val="single" w:sz="4" w:space="0" w:color="auto"/>
              <w:left w:val="nil"/>
              <w:bottom w:val="nil"/>
              <w:right w:val="nil"/>
            </w:tcBorders>
            <w:hideMark/>
          </w:tcPr>
          <w:p w14:paraId="0707742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365</w:t>
            </w:r>
          </w:p>
        </w:tc>
        <w:tc>
          <w:tcPr>
            <w:tcW w:w="0" w:type="auto"/>
            <w:vMerge/>
            <w:vAlign w:val="center"/>
            <w:hideMark/>
          </w:tcPr>
          <w:p w14:paraId="44007801" w14:textId="77777777" w:rsidR="0085196B" w:rsidRPr="00B75C3F" w:rsidRDefault="0085196B">
            <w:pPr>
              <w:rPr>
                <w:rFonts w:cs="Arial"/>
                <w:color w:val="000000"/>
                <w:szCs w:val="20"/>
              </w:rPr>
            </w:pPr>
          </w:p>
        </w:tc>
      </w:tr>
    </w:tbl>
    <w:p w14:paraId="740BD9ED" w14:textId="448F1256" w:rsidR="00BB7BCE" w:rsidRPr="00BB7BCE" w:rsidRDefault="00B75C3F" w:rsidP="00BB7BCE">
      <w:pPr>
        <w:pStyle w:val="Nivel1"/>
        <w:rPr>
          <w:rFonts w:cs="Arial"/>
          <w:color w:val="auto"/>
        </w:rPr>
      </w:pPr>
      <w:r w:rsidRPr="00B75C3F">
        <w:rPr>
          <w:rFonts w:cs="Arial"/>
          <w:color w:val="auto"/>
        </w:rPr>
        <w:t>REAJUSTE</w:t>
      </w:r>
    </w:p>
    <w:p w14:paraId="5B271F0A"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26E32B96" w14:textId="77777777" w:rsidR="00BB7BCE" w:rsidRPr="00BB7BCE" w:rsidRDefault="00BB7BCE" w:rsidP="00BB7BCE">
      <w:pPr>
        <w:pStyle w:val="PargrafodaLista"/>
        <w:numPr>
          <w:ilvl w:val="0"/>
          <w:numId w:val="5"/>
        </w:numPr>
        <w:spacing w:before="120" w:after="120" w:line="276" w:lineRule="auto"/>
        <w:jc w:val="both"/>
        <w:rPr>
          <w:rFonts w:cs="Arial"/>
          <w:vanish/>
          <w:szCs w:val="20"/>
        </w:rPr>
      </w:pPr>
    </w:p>
    <w:p w14:paraId="3FBF44C2" w14:textId="77777777" w:rsidR="00BB7BCE" w:rsidRDefault="00BB7BCE" w:rsidP="00BB7BCE">
      <w:pPr>
        <w:pStyle w:val="PargrafodaLista"/>
        <w:spacing w:before="120" w:after="120" w:line="276" w:lineRule="auto"/>
        <w:ind w:left="792"/>
        <w:jc w:val="both"/>
        <w:rPr>
          <w:rFonts w:cs="Arial"/>
          <w:szCs w:val="20"/>
        </w:rPr>
      </w:pPr>
    </w:p>
    <w:p w14:paraId="7E86BC3F" w14:textId="06DEA817" w:rsidR="00B75C3F" w:rsidRDefault="00B75C3F" w:rsidP="00BB7BCE">
      <w:pPr>
        <w:pStyle w:val="PargrafodaLista"/>
        <w:numPr>
          <w:ilvl w:val="1"/>
          <w:numId w:val="5"/>
        </w:numPr>
        <w:spacing w:before="120" w:after="120" w:line="276" w:lineRule="auto"/>
        <w:jc w:val="both"/>
        <w:rPr>
          <w:rFonts w:cs="Arial"/>
          <w:szCs w:val="20"/>
        </w:rPr>
      </w:pPr>
      <w:r w:rsidRPr="00B75C3F">
        <w:rPr>
          <w:rFonts w:cs="Arial"/>
          <w:szCs w:val="20"/>
        </w:rPr>
        <w:t>Os preços são fixos e irreajustáveis no prazo de um ano contado da data limite para a apresentação das propostas.</w:t>
      </w:r>
    </w:p>
    <w:p w14:paraId="18F9689C" w14:textId="77777777" w:rsidR="00B75C3F" w:rsidRPr="00B75C3F" w:rsidRDefault="00B75C3F" w:rsidP="00B75C3F">
      <w:pPr>
        <w:pStyle w:val="PargrafodaLista"/>
        <w:spacing w:before="120" w:after="120" w:line="276" w:lineRule="auto"/>
        <w:ind w:left="792"/>
        <w:jc w:val="both"/>
        <w:rPr>
          <w:rFonts w:cs="Arial"/>
          <w:szCs w:val="20"/>
        </w:rPr>
      </w:pPr>
    </w:p>
    <w:p w14:paraId="11F0BD64" w14:textId="6E4683D0" w:rsidR="00B75C3F" w:rsidRPr="00B75C3F" w:rsidRDefault="00B75C3F" w:rsidP="00B75C3F">
      <w:pPr>
        <w:pStyle w:val="PargrafodaLista"/>
        <w:numPr>
          <w:ilvl w:val="2"/>
          <w:numId w:val="5"/>
        </w:numPr>
        <w:spacing w:before="120" w:after="120" w:line="276" w:lineRule="auto"/>
        <w:jc w:val="both"/>
        <w:rPr>
          <w:rFonts w:cs="Arial"/>
          <w:szCs w:val="20"/>
        </w:rPr>
      </w:pPr>
      <w:r w:rsidRPr="00B75C3F">
        <w:rPr>
          <w:rFonts w:cs="Arial"/>
          <w:bCs/>
          <w:iCs/>
          <w:szCs w:val="20"/>
        </w:rPr>
        <w:t xml:space="preserve">Dentro do prazo de vigência do contrato e mediante solicitação da contratada, os preços contratados poderão sofrer reajuste após o interregno de um ano, aplicando-se o índice </w:t>
      </w:r>
      <w:r w:rsidR="0083262C">
        <w:rPr>
          <w:rFonts w:cs="Arial"/>
          <w:bCs/>
          <w:i/>
          <w:iCs/>
          <w:color w:val="FF0000"/>
          <w:szCs w:val="20"/>
        </w:rPr>
        <w:t>IPCA/IBGE</w:t>
      </w:r>
      <w:r w:rsidRPr="00BB7BCE">
        <w:rPr>
          <w:rFonts w:cs="Arial"/>
          <w:bCs/>
          <w:iCs/>
          <w:color w:val="FF0000"/>
          <w:szCs w:val="20"/>
        </w:rPr>
        <w:t xml:space="preserve"> </w:t>
      </w:r>
      <w:r w:rsidRPr="00B75C3F">
        <w:rPr>
          <w:rFonts w:cs="Arial"/>
          <w:bCs/>
          <w:iCs/>
          <w:szCs w:val="20"/>
        </w:rPr>
        <w:t>exclusivamente para as obrigações iniciadas e concluídas após a ocorrência da anualidade.</w:t>
      </w:r>
    </w:p>
    <w:p w14:paraId="3CD2DAC6"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Nos reajustes subsequentes ao primeiro, o interregno mínimo de um ano será contado a partir dos efeitos financeiros do último reajuste.</w:t>
      </w:r>
    </w:p>
    <w:p w14:paraId="001FB5FA"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B94D557"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Nas aferições finais, o índice utilizado para reajuste será, obrigatoriamente, o definitivo.</w:t>
      </w:r>
    </w:p>
    <w:p w14:paraId="77C95A2C"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CD11BC" w:rsidRDefault="00BB7BCE" w:rsidP="00BB7BCE">
      <w:pPr>
        <w:pStyle w:val="PargrafodaLista"/>
        <w:numPr>
          <w:ilvl w:val="1"/>
          <w:numId w:val="5"/>
        </w:numPr>
        <w:spacing w:before="120" w:after="120" w:line="276" w:lineRule="auto"/>
        <w:jc w:val="both"/>
        <w:rPr>
          <w:rFonts w:cs="Arial"/>
          <w:szCs w:val="20"/>
        </w:rPr>
      </w:pPr>
      <w:r w:rsidRPr="00CD11BC">
        <w:rPr>
          <w:rFonts w:cs="Arial"/>
          <w:szCs w:val="20"/>
        </w:rPr>
        <w:t xml:space="preserve">Na ausência de previsão legal quanto ao índice substituto, as partes elegerão novo índice oficial, para reajustamento do preço do valor remanescente, por meio de termo aditivo. </w:t>
      </w:r>
    </w:p>
    <w:p w14:paraId="335D4FD8" w14:textId="77777777" w:rsidR="00BB7BCE" w:rsidRPr="00AB07DB" w:rsidRDefault="00BB7BCE" w:rsidP="00BB7BCE">
      <w:pPr>
        <w:pStyle w:val="PargrafodaLista"/>
        <w:numPr>
          <w:ilvl w:val="1"/>
          <w:numId w:val="5"/>
        </w:numPr>
        <w:spacing w:before="120" w:after="120" w:line="276" w:lineRule="auto"/>
        <w:jc w:val="both"/>
      </w:pPr>
      <w:r w:rsidRPr="00CD11BC">
        <w:rPr>
          <w:rFonts w:cs="Arial"/>
          <w:szCs w:val="20"/>
        </w:rPr>
        <w:t>O reajuste será realizado por apostilamento.</w:t>
      </w:r>
    </w:p>
    <w:p w14:paraId="7CBA1FA7" w14:textId="74F19957" w:rsidR="00DC7C87" w:rsidRPr="009277BB" w:rsidRDefault="00DC7C87" w:rsidP="00B028FF">
      <w:pPr>
        <w:pStyle w:val="Nivel1"/>
        <w:numPr>
          <w:ilvl w:val="0"/>
          <w:numId w:val="5"/>
        </w:numPr>
        <w:rPr>
          <w:rFonts w:cs="Arial"/>
          <w:color w:val="auto"/>
        </w:rPr>
      </w:pPr>
      <w:r w:rsidRPr="009277BB">
        <w:rPr>
          <w:rFonts w:cs="Arial"/>
          <w:color w:val="auto"/>
        </w:rPr>
        <w:t>GARANTIA DA EXECUÇÃO</w:t>
      </w:r>
    </w:p>
    <w:p w14:paraId="2ADA5C6F" w14:textId="77777777" w:rsidR="00DC7C87" w:rsidRPr="00DC7C87" w:rsidRDefault="00DC7C87" w:rsidP="00DC7C87">
      <w:pPr>
        <w:spacing w:line="276" w:lineRule="auto"/>
        <w:rPr>
          <w:i/>
          <w:color w:val="FF0000"/>
        </w:rPr>
      </w:pPr>
    </w:p>
    <w:p w14:paraId="2D8A188F" w14:textId="592B7099" w:rsidR="00DC7C87" w:rsidRPr="00B16E4C" w:rsidRDefault="00E37234" w:rsidP="00BB7BCE">
      <w:pPr>
        <w:pStyle w:val="Nivel1"/>
        <w:numPr>
          <w:ilvl w:val="1"/>
          <w:numId w:val="5"/>
        </w:numPr>
        <w:rPr>
          <w:rFonts w:cs="Arial"/>
          <w:b w:val="0"/>
          <w:color w:val="auto"/>
        </w:rPr>
      </w:pPr>
      <w:r w:rsidRPr="00B16E4C">
        <w:rPr>
          <w:rFonts w:cs="Arial"/>
          <w:b w:val="0"/>
          <w:color w:val="auto"/>
        </w:rPr>
        <w:lastRenderedPageBreak/>
        <w:t>Não haverá exigência de garantia contratual da execução, pelas razões abaixo justificadas:</w:t>
      </w:r>
    </w:p>
    <w:p w14:paraId="2CC3B10F" w14:textId="203FB966" w:rsidR="00DC7C87" w:rsidRPr="00B16E4C" w:rsidRDefault="00B16E4C" w:rsidP="00DC7C87">
      <w:pPr>
        <w:spacing w:before="120" w:after="120" w:line="276" w:lineRule="auto"/>
        <w:jc w:val="both"/>
        <w:rPr>
          <w:rFonts w:cs="Arial"/>
        </w:rPr>
      </w:pPr>
      <w:r w:rsidRPr="00B16E4C">
        <w:rPr>
          <w:rFonts w:eastAsiaTheme="majorEastAsia" w:cs="Arial"/>
          <w:szCs w:val="20"/>
        </w:rPr>
        <w:t>19.1.1</w:t>
      </w:r>
      <w:r w:rsidRPr="00B16E4C">
        <w:rPr>
          <w:rFonts w:eastAsiaTheme="majorEastAsia" w:cs="Arial"/>
          <w:szCs w:val="20"/>
        </w:rPr>
        <w:tab/>
        <w:t>A garantia de execução geralmente é obrigatória para os contratos que envolvam a execução de serviços continuados com dedicação exclusiva de mão de obra, nos termos do art. 7º, VI do Decreto nº 9.507, de 2018, e do item 3 do Anexo VII-F da Instrução Normativa SEGES/MP n.º 05/2017. O objeto desta licitação não compreende este tipo de serviço</w:t>
      </w:r>
      <w:r>
        <w:rPr>
          <w:rFonts w:eastAsiaTheme="majorEastAsia" w:cs="Arial"/>
          <w:szCs w:val="20"/>
        </w:rPr>
        <w:t>.</w:t>
      </w:r>
    </w:p>
    <w:p w14:paraId="261AB173" w14:textId="32803F3D" w:rsidR="00DB206B" w:rsidRPr="00FA6717" w:rsidRDefault="00DB206B" w:rsidP="00B028FF">
      <w:pPr>
        <w:pStyle w:val="Nivel1"/>
        <w:numPr>
          <w:ilvl w:val="0"/>
          <w:numId w:val="5"/>
        </w:numPr>
        <w:rPr>
          <w:rFonts w:cs="Arial"/>
        </w:rPr>
      </w:pPr>
      <w:r w:rsidRPr="00FA6717">
        <w:rPr>
          <w:rFonts w:cs="Arial"/>
        </w:rPr>
        <w:t>DAS SANÇÕES ADMINISTRATIVAS</w:t>
      </w:r>
    </w:p>
    <w:p w14:paraId="4F80CCC9" w14:textId="77777777" w:rsidR="00B222EE" w:rsidRPr="00FA6717" w:rsidRDefault="00B222EE" w:rsidP="00B028FF">
      <w:pPr>
        <w:numPr>
          <w:ilvl w:val="1"/>
          <w:numId w:val="5"/>
        </w:numPr>
        <w:spacing w:before="120" w:after="120" w:line="276" w:lineRule="auto"/>
        <w:ind w:right="-30"/>
        <w:jc w:val="both"/>
        <w:rPr>
          <w:rFonts w:cs="Arial"/>
          <w:szCs w:val="20"/>
        </w:rPr>
      </w:pPr>
      <w:r w:rsidRPr="00FA6717">
        <w:rPr>
          <w:rFonts w:cs="Arial"/>
          <w:szCs w:val="20"/>
        </w:rPr>
        <w:t>Comete infração administrativa nos termos da Lei nº 10.520, de 2002, a CONTRATADA que:</w:t>
      </w:r>
    </w:p>
    <w:p w14:paraId="1B3D104A"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proofErr w:type="spellStart"/>
      <w:r w:rsidRPr="00FA6717">
        <w:rPr>
          <w:rFonts w:ascii="Arial" w:hAnsi="Arial" w:cs="Arial"/>
          <w:sz w:val="20"/>
          <w:szCs w:val="20"/>
        </w:rPr>
        <w:t>inexecutar</w:t>
      </w:r>
      <w:proofErr w:type="spellEnd"/>
      <w:r w:rsidRPr="00FA6717">
        <w:rPr>
          <w:rFonts w:ascii="Arial" w:hAnsi="Arial" w:cs="Arial"/>
          <w:sz w:val="20"/>
          <w:szCs w:val="20"/>
        </w:rPr>
        <w:t xml:space="preserve"> total ou parcialmente qualquer das obrigações assumidas em decorrência da contratação;</w:t>
      </w:r>
    </w:p>
    <w:p w14:paraId="10A6B57C"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ensejar o retardamento da execução do objeto;</w:t>
      </w:r>
    </w:p>
    <w:p w14:paraId="668D1E4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falhar ou fraudar na execução do contrato;</w:t>
      </w:r>
    </w:p>
    <w:p w14:paraId="4ECF6787"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comportar-se de modo inidôneo; ou</w:t>
      </w:r>
    </w:p>
    <w:p w14:paraId="05C388CD" w14:textId="77777777" w:rsidR="00B222EE" w:rsidRPr="00FA6717"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FA6717">
        <w:rPr>
          <w:rFonts w:ascii="Arial" w:hAnsi="Arial" w:cs="Arial"/>
          <w:sz w:val="20"/>
          <w:szCs w:val="20"/>
        </w:rPr>
        <w:t>cometer fraude fiscal.</w:t>
      </w:r>
    </w:p>
    <w:p w14:paraId="52E177B2" w14:textId="77777777" w:rsidR="00B222EE" w:rsidRPr="0085196B" w:rsidRDefault="00B222EE" w:rsidP="00B028FF">
      <w:pPr>
        <w:numPr>
          <w:ilvl w:val="1"/>
          <w:numId w:val="5"/>
        </w:numPr>
        <w:spacing w:before="120" w:after="120" w:line="276" w:lineRule="auto"/>
        <w:ind w:right="-30"/>
        <w:jc w:val="both"/>
        <w:rPr>
          <w:rFonts w:cs="Arial"/>
          <w:szCs w:val="20"/>
        </w:rPr>
      </w:pPr>
      <w:r w:rsidRPr="0085196B">
        <w:rPr>
          <w:rFonts w:cs="Arial"/>
          <w:szCs w:val="20"/>
        </w:rPr>
        <w:t xml:space="preserve">Pela inexecução </w:t>
      </w:r>
      <w:r w:rsidRPr="0085196B">
        <w:rPr>
          <w:rFonts w:cs="Arial"/>
          <w:szCs w:val="20"/>
          <w:u w:val="single"/>
        </w:rPr>
        <w:t>total ou parcial</w:t>
      </w:r>
      <w:r w:rsidRPr="0085196B">
        <w:rPr>
          <w:rFonts w:cs="Arial"/>
          <w:szCs w:val="20"/>
        </w:rPr>
        <w:t xml:space="preserve"> do objeto deste contrato, a Administração pode aplicar à CONTRATADA as seguintes sanções:</w:t>
      </w:r>
    </w:p>
    <w:p w14:paraId="2EB9CACC" w14:textId="08E02E5B"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Advertência por escrito</w:t>
      </w:r>
      <w:r w:rsidRPr="0085196B">
        <w:rPr>
          <w:rFonts w:ascii="Arial" w:hAnsi="Arial" w:cs="Arial"/>
          <w:sz w:val="20"/>
          <w:szCs w:val="20"/>
        </w:rPr>
        <w:t>,</w:t>
      </w:r>
      <w:r w:rsidR="00464C69" w:rsidRPr="0085196B">
        <w:rPr>
          <w:rFonts w:ascii="Arial" w:hAnsi="Arial" w:cs="Arial"/>
          <w:sz w:val="20"/>
          <w:szCs w:val="20"/>
        </w:rPr>
        <w:t xml:space="preserve"> </w:t>
      </w:r>
      <w:r w:rsidRPr="0085196B">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85196B"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5196B">
        <w:rPr>
          <w:rFonts w:ascii="Arial" w:hAnsi="Arial" w:cs="Arial"/>
          <w:b/>
          <w:bCs/>
          <w:sz w:val="20"/>
          <w:szCs w:val="20"/>
        </w:rPr>
        <w:t>Multa de</w:t>
      </w:r>
      <w:r w:rsidRPr="0085196B">
        <w:rPr>
          <w:rFonts w:ascii="Arial" w:hAnsi="Arial" w:cs="Arial"/>
          <w:sz w:val="20"/>
          <w:szCs w:val="20"/>
        </w:rPr>
        <w:t xml:space="preserve">: </w:t>
      </w:r>
    </w:p>
    <w:p w14:paraId="77E40299" w14:textId="77777777"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 xml:space="preserve">0,1% (um décimo por cento) até 0,2% (dois décimos por cento) por dia sobre o valor adjudicado em caso de atraso na execução dos serviços, limitada a incidência a </w:t>
      </w:r>
      <w:r w:rsidRPr="0085196B">
        <w:rPr>
          <w:rFonts w:ascii="Arial" w:hAnsi="Arial" w:cs="Arial"/>
          <w:color w:val="FF0000"/>
          <w:sz w:val="20"/>
          <w:szCs w:val="20"/>
        </w:rPr>
        <w:t>15</w:t>
      </w:r>
      <w:r w:rsidRPr="0085196B">
        <w:rPr>
          <w:rFonts w:ascii="Arial" w:hAnsi="Arial" w:cs="Arial"/>
          <w:sz w:val="20"/>
          <w:szCs w:val="20"/>
        </w:rPr>
        <w:t xml:space="preserve"> (</w:t>
      </w:r>
      <w:r w:rsidRPr="0085196B">
        <w:rPr>
          <w:rFonts w:ascii="Arial" w:hAnsi="Arial" w:cs="Arial"/>
          <w:color w:val="FF0000"/>
          <w:sz w:val="20"/>
          <w:szCs w:val="20"/>
        </w:rPr>
        <w:t>quinze</w:t>
      </w:r>
      <w:r w:rsidRPr="0085196B">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85196B"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 xml:space="preserve">0,1% (um décimo por cento) até 10% (dez por cento) sobre o valor adjudicado, em caso de atraso na execução do objeto, por período superior ao previsto no </w:t>
      </w:r>
      <w:r w:rsidRPr="0085196B">
        <w:rPr>
          <w:rFonts w:ascii="Arial" w:hAnsi="Arial" w:cs="Arial"/>
          <w:bCs/>
          <w:color w:val="000000" w:themeColor="text1"/>
          <w:sz w:val="20"/>
          <w:szCs w:val="20"/>
        </w:rPr>
        <w:t xml:space="preserve">subitem </w:t>
      </w:r>
      <w:r w:rsidR="00000DB1" w:rsidRPr="0085196B">
        <w:rPr>
          <w:rFonts w:ascii="Arial" w:hAnsi="Arial" w:cs="Arial"/>
          <w:bCs/>
          <w:color w:val="000000" w:themeColor="text1"/>
          <w:sz w:val="20"/>
          <w:szCs w:val="20"/>
        </w:rPr>
        <w:t>acima,</w:t>
      </w:r>
      <w:r w:rsidRPr="0085196B">
        <w:rPr>
          <w:rFonts w:ascii="Arial" w:hAnsi="Arial" w:cs="Arial"/>
          <w:sz w:val="20"/>
          <w:szCs w:val="20"/>
        </w:rPr>
        <w:t xml:space="preserve"> ou de inexecução parcial da obrigação assumida;</w:t>
      </w:r>
    </w:p>
    <w:p w14:paraId="415E81C5"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85196B">
        <w:rPr>
          <w:rFonts w:ascii="Arial" w:hAnsi="Arial" w:cs="Arial"/>
          <w:sz w:val="20"/>
          <w:szCs w:val="20"/>
        </w:rPr>
        <w:t>0,1% (um décimo por cento) até 15% (quinze por cento) sobre o valor adjudicado, em caso de inexecução</w:t>
      </w:r>
      <w:r w:rsidRPr="00FA6717">
        <w:rPr>
          <w:rFonts w:ascii="Arial" w:hAnsi="Arial" w:cs="Arial"/>
          <w:sz w:val="20"/>
          <w:szCs w:val="20"/>
        </w:rPr>
        <w:t xml:space="preserve"> total da obrigação assumida;</w:t>
      </w:r>
    </w:p>
    <w:p w14:paraId="61A53DD4" w14:textId="25CA22B8"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 xml:space="preserve">0,2% a 3,2% por dia sobre o valor mensal do contrato, conforme detalhamento constante das </w:t>
      </w:r>
      <w:r w:rsidRPr="00FA6717">
        <w:rPr>
          <w:rFonts w:ascii="Arial" w:hAnsi="Arial" w:cs="Arial"/>
          <w:b/>
          <w:bCs/>
          <w:sz w:val="20"/>
          <w:szCs w:val="20"/>
        </w:rPr>
        <w:t>tabelas 1 e 2</w:t>
      </w:r>
      <w:r w:rsidRPr="00FA6717">
        <w:rPr>
          <w:rFonts w:ascii="Arial" w:hAnsi="Arial" w:cs="Arial"/>
          <w:sz w:val="20"/>
          <w:szCs w:val="20"/>
        </w:rPr>
        <w:t xml:space="preserve">, </w:t>
      </w:r>
      <w:r w:rsidR="00FC31E2" w:rsidRPr="00FA6717">
        <w:rPr>
          <w:rFonts w:ascii="Arial" w:hAnsi="Arial" w:cs="Arial"/>
          <w:sz w:val="20"/>
          <w:szCs w:val="20"/>
        </w:rPr>
        <w:t>abaixo</w:t>
      </w:r>
      <w:r w:rsidRPr="00FA6717">
        <w:rPr>
          <w:rFonts w:ascii="Arial" w:hAnsi="Arial" w:cs="Arial"/>
          <w:sz w:val="20"/>
          <w:szCs w:val="20"/>
        </w:rPr>
        <w:t>; e</w:t>
      </w:r>
    </w:p>
    <w:p w14:paraId="48B36AAA" w14:textId="380F417C"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14:paraId="260FE6C2" w14:textId="77777777" w:rsidR="00B222EE" w:rsidRPr="00FA6717" w:rsidRDefault="00B222EE" w:rsidP="00B028FF">
      <w:pPr>
        <w:pStyle w:val="PargrafodaLista1"/>
        <w:numPr>
          <w:ilvl w:val="3"/>
          <w:numId w:val="5"/>
        </w:numPr>
        <w:spacing w:before="120" w:after="120" w:line="276" w:lineRule="auto"/>
        <w:ind w:right="-30"/>
        <w:jc w:val="both"/>
        <w:rPr>
          <w:rFonts w:ascii="Arial" w:hAnsi="Arial" w:cs="Arial"/>
          <w:sz w:val="20"/>
          <w:szCs w:val="20"/>
        </w:rPr>
      </w:pPr>
      <w:r w:rsidRPr="00FA6717">
        <w:rPr>
          <w:rFonts w:ascii="Arial" w:hAnsi="Arial" w:cs="Arial"/>
          <w:sz w:val="20"/>
          <w:szCs w:val="20"/>
        </w:rPr>
        <w:t>as penalidades de multa decorrentes de fatos diversos serão consideradas independentes entre si.</w:t>
      </w:r>
    </w:p>
    <w:p w14:paraId="67918655" w14:textId="77777777" w:rsidR="00227104" w:rsidRPr="0081407C" w:rsidRDefault="00227104" w:rsidP="00227104">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47D28106" w:rsidR="00A12C0F" w:rsidRDefault="00B222EE" w:rsidP="00B028FF">
      <w:pPr>
        <w:pStyle w:val="PargrafodaLista1"/>
        <w:numPr>
          <w:ilvl w:val="2"/>
          <w:numId w:val="5"/>
        </w:numPr>
        <w:spacing w:before="120" w:after="120" w:line="276" w:lineRule="auto"/>
        <w:ind w:right="-30"/>
        <w:jc w:val="both"/>
        <w:rPr>
          <w:rFonts w:ascii="Arial" w:hAnsi="Arial" w:cs="Arial"/>
          <w:sz w:val="20"/>
          <w:szCs w:val="20"/>
        </w:rPr>
      </w:pPr>
      <w:r w:rsidRPr="00880180">
        <w:rPr>
          <w:rFonts w:ascii="Arial" w:hAnsi="Arial" w:cs="Arial"/>
          <w:sz w:val="20"/>
          <w:szCs w:val="20"/>
        </w:rPr>
        <w:lastRenderedPageBreak/>
        <w:t>Sanção de impedimento de licitar e contratar com órgãos e entidades da União,</w:t>
      </w:r>
      <w:r w:rsidRPr="00FA6717">
        <w:rPr>
          <w:rFonts w:ascii="Arial" w:hAnsi="Arial" w:cs="Arial"/>
          <w:sz w:val="20"/>
          <w:szCs w:val="20"/>
        </w:rPr>
        <w:t xml:space="preserve"> com o consequente descredenciamento no </w:t>
      </w:r>
      <w:r w:rsidR="000B1A17">
        <w:rPr>
          <w:rFonts w:ascii="Arial" w:hAnsi="Arial" w:cs="Arial"/>
          <w:sz w:val="20"/>
          <w:szCs w:val="20"/>
        </w:rPr>
        <w:t>SICAF</w:t>
      </w:r>
      <w:r w:rsidRPr="00FA6717">
        <w:rPr>
          <w:rFonts w:ascii="Arial" w:hAnsi="Arial" w:cs="Arial"/>
          <w:sz w:val="20"/>
          <w:szCs w:val="20"/>
        </w:rPr>
        <w:t xml:space="preserve"> pelo prazo de até cinco anos</w:t>
      </w:r>
    </w:p>
    <w:p w14:paraId="4B1462A3" w14:textId="5198CEF5" w:rsidR="00B222EE" w:rsidRPr="00305CAB" w:rsidRDefault="00A12C0F" w:rsidP="00A12C0F">
      <w:pPr>
        <w:pStyle w:val="PargrafodaLista1"/>
        <w:numPr>
          <w:ilvl w:val="3"/>
          <w:numId w:val="5"/>
        </w:numPr>
        <w:spacing w:before="120" w:after="120" w:line="276" w:lineRule="auto"/>
        <w:ind w:right="-30"/>
        <w:jc w:val="both"/>
        <w:rPr>
          <w:rFonts w:ascii="Arial" w:hAnsi="Arial" w:cs="Arial"/>
          <w:sz w:val="20"/>
          <w:szCs w:val="20"/>
        </w:rPr>
      </w:pPr>
      <w:r w:rsidRPr="00305CA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81407C" w:rsidRDefault="006437EC" w:rsidP="006437EC">
      <w:pPr>
        <w:pStyle w:val="PargrafodaLista1"/>
        <w:numPr>
          <w:ilvl w:val="2"/>
          <w:numId w:val="5"/>
        </w:numPr>
        <w:spacing w:before="120" w:after="120" w:line="276" w:lineRule="auto"/>
        <w:ind w:right="-30"/>
        <w:jc w:val="both"/>
        <w:rPr>
          <w:rFonts w:ascii="Arial" w:hAnsi="Arial" w:cs="Arial"/>
          <w:sz w:val="20"/>
          <w:szCs w:val="20"/>
        </w:rPr>
      </w:pPr>
      <w:r w:rsidRPr="0081407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0E26854D"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 xml:space="preserve">As sanções </w:t>
      </w:r>
      <w:r w:rsidR="00E57624">
        <w:rPr>
          <w:rFonts w:cs="Arial"/>
          <w:szCs w:val="20"/>
        </w:rPr>
        <w:t xml:space="preserve">previstas nos subitens </w:t>
      </w:r>
      <w:r w:rsidR="00193D37">
        <w:rPr>
          <w:rFonts w:cs="Arial"/>
          <w:szCs w:val="20"/>
        </w:rPr>
        <w:t>19</w:t>
      </w:r>
      <w:r w:rsidR="00BA6694">
        <w:rPr>
          <w:rFonts w:cs="Arial"/>
          <w:szCs w:val="20"/>
        </w:rPr>
        <w:t>.2</w:t>
      </w:r>
      <w:r w:rsidR="00E57624">
        <w:rPr>
          <w:rFonts w:cs="Arial"/>
          <w:szCs w:val="20"/>
        </w:rPr>
        <w:t xml:space="preserve">.1, </w:t>
      </w:r>
      <w:r w:rsidR="00193D37">
        <w:rPr>
          <w:rFonts w:cs="Arial"/>
          <w:szCs w:val="20"/>
        </w:rPr>
        <w:t>19</w:t>
      </w:r>
      <w:r w:rsidR="00BA6694">
        <w:rPr>
          <w:rFonts w:cs="Arial"/>
          <w:szCs w:val="20"/>
        </w:rPr>
        <w:t>.2</w:t>
      </w:r>
      <w:r w:rsidR="00E57624">
        <w:rPr>
          <w:rFonts w:cs="Arial"/>
          <w:szCs w:val="20"/>
        </w:rPr>
        <w:t xml:space="preserve">.3, </w:t>
      </w:r>
      <w:r w:rsidR="00193D37">
        <w:rPr>
          <w:rFonts w:cs="Arial"/>
          <w:szCs w:val="20"/>
        </w:rPr>
        <w:t>19</w:t>
      </w:r>
      <w:r w:rsidR="00E57624">
        <w:rPr>
          <w:rFonts w:cs="Arial"/>
          <w:szCs w:val="20"/>
        </w:rPr>
        <w:t>.</w:t>
      </w:r>
      <w:r w:rsidR="00BA6694">
        <w:rPr>
          <w:rFonts w:cs="Arial"/>
          <w:szCs w:val="20"/>
        </w:rPr>
        <w:t>2</w:t>
      </w:r>
      <w:r w:rsidR="00E57624">
        <w:rPr>
          <w:rFonts w:cs="Arial"/>
          <w:szCs w:val="20"/>
        </w:rPr>
        <w:t xml:space="preserve">.4 e </w:t>
      </w:r>
      <w:r w:rsidR="00193D37">
        <w:rPr>
          <w:rFonts w:cs="Arial"/>
          <w:szCs w:val="20"/>
        </w:rPr>
        <w:t>19</w:t>
      </w:r>
      <w:r w:rsidR="00E57624">
        <w:rPr>
          <w:rFonts w:cs="Arial"/>
          <w:szCs w:val="20"/>
        </w:rPr>
        <w:t>.</w:t>
      </w:r>
      <w:r w:rsidR="00BA6694">
        <w:rPr>
          <w:rFonts w:cs="Arial"/>
          <w:szCs w:val="20"/>
        </w:rPr>
        <w:t>2</w:t>
      </w:r>
      <w:r w:rsidR="00E57624">
        <w:rPr>
          <w:rFonts w:cs="Arial"/>
          <w:szCs w:val="20"/>
        </w:rPr>
        <w:t>.5 poder</w:t>
      </w:r>
      <w:r w:rsidRPr="00FA6717">
        <w:rPr>
          <w:rFonts w:cs="Arial"/>
          <w:szCs w:val="20"/>
        </w:rPr>
        <w:t>ão ser aplicadas à CONTRATADA juntamente com as de multa, descontando-a dos pagamentos a serem efetuados.</w:t>
      </w:r>
    </w:p>
    <w:p w14:paraId="1FBAAE06" w14:textId="54056562" w:rsidR="00B222EE" w:rsidRPr="00FA6717" w:rsidRDefault="00B222EE" w:rsidP="00BA6694">
      <w:pPr>
        <w:numPr>
          <w:ilvl w:val="1"/>
          <w:numId w:val="5"/>
        </w:numPr>
        <w:spacing w:before="120" w:after="120" w:line="276" w:lineRule="auto"/>
        <w:ind w:right="-30"/>
        <w:jc w:val="both"/>
        <w:rPr>
          <w:rFonts w:cs="Arial"/>
          <w:szCs w:val="20"/>
        </w:rPr>
      </w:pPr>
      <w:r w:rsidRPr="00FA6717">
        <w:rPr>
          <w:rFonts w:cs="Arial"/>
          <w:szCs w:val="20"/>
        </w:rPr>
        <w:t>Para efeito de aplicação de multas, às infrações são atribuídos graus, de acordo com as tabelas 1 e 2:</w:t>
      </w:r>
    </w:p>
    <w:p w14:paraId="57B2E71B" w14:textId="77777777" w:rsidR="00B222EE" w:rsidRPr="00FA6717" w:rsidRDefault="00B222EE" w:rsidP="00B222EE">
      <w:pPr>
        <w:spacing w:before="120" w:after="120" w:line="276" w:lineRule="auto"/>
        <w:ind w:right="-30"/>
        <w:jc w:val="center"/>
        <w:rPr>
          <w:rFonts w:cs="Arial"/>
          <w:b/>
          <w:bCs/>
          <w:szCs w:val="20"/>
        </w:rPr>
      </w:pPr>
      <w:r w:rsidRPr="00FA671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A671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CORRESPONDÊNCIA</w:t>
            </w:r>
          </w:p>
        </w:tc>
      </w:tr>
      <w:tr w:rsidR="00B222EE" w:rsidRPr="00FA671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 ao dia sobre o valor mensal do contrato</w:t>
            </w:r>
          </w:p>
        </w:tc>
      </w:tr>
      <w:tr w:rsidR="00B222EE" w:rsidRPr="00FA671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 ao dia sobre o valor mensal do contrato</w:t>
            </w:r>
          </w:p>
        </w:tc>
      </w:tr>
      <w:tr w:rsidR="00B222EE" w:rsidRPr="00FA671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0,8% ao dia sobre o valor mensal do contrato</w:t>
            </w:r>
          </w:p>
        </w:tc>
      </w:tr>
      <w:tr w:rsidR="00B222EE" w:rsidRPr="00FA671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1,6% ao dia sobre o valor mensal do contrato</w:t>
            </w:r>
          </w:p>
        </w:tc>
      </w:tr>
      <w:tr w:rsidR="00B222EE" w:rsidRPr="00FA671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3,2% ao dia sobre o valor mensal do contrato</w:t>
            </w:r>
          </w:p>
        </w:tc>
      </w:tr>
    </w:tbl>
    <w:p w14:paraId="7BF1D307" w14:textId="77777777" w:rsidR="00B222EE" w:rsidRPr="00FA6717" w:rsidRDefault="00B222EE" w:rsidP="00B222EE">
      <w:pPr>
        <w:spacing w:before="120" w:after="120" w:line="276" w:lineRule="auto"/>
        <w:ind w:right="-30"/>
        <w:jc w:val="center"/>
        <w:rPr>
          <w:rFonts w:cs="Arial"/>
          <w:szCs w:val="20"/>
        </w:rPr>
      </w:pPr>
      <w:r w:rsidRPr="00FA671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A671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INFRAÇÃO</w:t>
            </w:r>
          </w:p>
        </w:tc>
      </w:tr>
      <w:tr w:rsidR="00B222EE" w:rsidRPr="00FA671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r>
      <w:tr w:rsidR="00B222EE" w:rsidRPr="00FA671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05</w:t>
            </w:r>
          </w:p>
        </w:tc>
      </w:tr>
      <w:tr w:rsidR="00B222EE" w:rsidRPr="00FA671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w:t>
            </w:r>
          </w:p>
        </w:tc>
      </w:tr>
      <w:tr w:rsidR="00B222EE" w:rsidRPr="00FA671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Para os itens a seguir, deixar de:</w:t>
            </w:r>
          </w:p>
        </w:tc>
      </w:tr>
      <w:tr w:rsidR="00B222EE" w:rsidRPr="00FA671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bl>
    <w:p w14:paraId="3A05AFED" w14:textId="0A6A2A35" w:rsidR="007F4C27" w:rsidRPr="00BA6694" w:rsidRDefault="007F4C27" w:rsidP="00BA6694">
      <w:pPr>
        <w:numPr>
          <w:ilvl w:val="1"/>
          <w:numId w:val="5"/>
        </w:numPr>
        <w:spacing w:before="120" w:after="120" w:line="276" w:lineRule="auto"/>
        <w:ind w:right="-30"/>
        <w:jc w:val="both"/>
      </w:pPr>
      <w:r w:rsidRPr="00BA6694">
        <w:rPr>
          <w:rFonts w:cs="Arial"/>
          <w:szCs w:val="20"/>
        </w:rPr>
        <w:t>Também</w:t>
      </w:r>
      <w:r w:rsidRPr="00BA6694">
        <w:t xml:space="preserve"> ficam sujeitas às penalidades do art. 87, III e IV da Lei nº 8.666, de 1993, as empresas ou profissionais que:</w:t>
      </w:r>
    </w:p>
    <w:p w14:paraId="073AD897" w14:textId="29353FD1" w:rsidR="007F4C27" w:rsidRPr="00BA6694" w:rsidRDefault="007F4C27" w:rsidP="00BA6694">
      <w:pPr>
        <w:numPr>
          <w:ilvl w:val="2"/>
          <w:numId w:val="5"/>
        </w:numPr>
        <w:spacing w:before="120" w:after="120" w:line="276" w:lineRule="auto"/>
        <w:ind w:right="-30"/>
        <w:jc w:val="both"/>
      </w:pPr>
      <w:r w:rsidRPr="00BA6694">
        <w:t>tenham sofrido condenação definitiva por praticar, por meio dolosos, fraude fiscal no recolhimento de quaisquer tributos;</w:t>
      </w:r>
    </w:p>
    <w:p w14:paraId="7793C2E3" w14:textId="118C86BD"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tenham praticado atos ilícitos visando a frustrar os objetivos da licitação;</w:t>
      </w:r>
    </w:p>
    <w:p w14:paraId="7AA87AD8" w14:textId="77777777" w:rsidR="007F4C27" w:rsidRPr="00BA6694" w:rsidRDefault="007F4C27" w:rsidP="00BA6694">
      <w:pPr>
        <w:numPr>
          <w:ilvl w:val="2"/>
          <w:numId w:val="5"/>
        </w:numPr>
        <w:spacing w:before="120" w:after="120" w:line="276" w:lineRule="auto"/>
        <w:ind w:right="-30"/>
        <w:jc w:val="both"/>
        <w:rPr>
          <w:rFonts w:cs="Arial"/>
          <w:szCs w:val="20"/>
        </w:rPr>
      </w:pPr>
      <w:r w:rsidRPr="00BA6694">
        <w:rPr>
          <w:rFonts w:cs="Arial"/>
          <w:szCs w:val="20"/>
        </w:rPr>
        <w:t xml:space="preserve">demonstrem não possuir idoneidade para contratar com a Administração em virtude de atos ilícitos praticados. </w:t>
      </w:r>
    </w:p>
    <w:p w14:paraId="122B9CDA" w14:textId="77777777" w:rsidR="007F4C27" w:rsidRPr="00BA6694" w:rsidRDefault="007F4C27" w:rsidP="00BA6694">
      <w:pPr>
        <w:numPr>
          <w:ilvl w:val="1"/>
          <w:numId w:val="5"/>
        </w:numPr>
        <w:spacing w:before="120" w:after="120" w:line="276" w:lineRule="auto"/>
        <w:ind w:right="-30"/>
        <w:jc w:val="both"/>
      </w:pPr>
      <w:r w:rsidRPr="00BA6694">
        <w:t>A aplicação de qualquer das penalidades previstas realizar-se-á em processo administrativo que assegurará o contraditório e a ampla defesa à CONTRATADA, observando-</w:t>
      </w:r>
      <w:r w:rsidRPr="00BA6694">
        <w:lastRenderedPageBreak/>
        <w:t>se o procedimento previsto na Lei nº 8.666, de 1993, e subsidiariamente a Lei nº 9.784, de 1999.</w:t>
      </w:r>
    </w:p>
    <w:p w14:paraId="7252F2A9" w14:textId="77777777" w:rsidR="00BB7BCE" w:rsidRPr="0008646D" w:rsidRDefault="00BB7BCE" w:rsidP="00BB7BCE">
      <w:pPr>
        <w:numPr>
          <w:ilvl w:val="1"/>
          <w:numId w:val="5"/>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33423D2" w14:textId="4C2A961F" w:rsidR="00BB7BCE" w:rsidRPr="00BA6694" w:rsidRDefault="00BB7BCE" w:rsidP="00BB7BCE">
      <w:pPr>
        <w:numPr>
          <w:ilvl w:val="2"/>
          <w:numId w:val="5"/>
        </w:numPr>
        <w:spacing w:before="120" w:after="120" w:line="276" w:lineRule="auto"/>
        <w:ind w:right="-30"/>
        <w:jc w:val="both"/>
      </w:pPr>
      <w:r w:rsidRPr="0008646D">
        <w:rPr>
          <w:szCs w:val="20"/>
        </w:rPr>
        <w:t xml:space="preserve">Caso a Contratante determine, a multa deverá ser recolhida no prazo máximo de </w:t>
      </w:r>
      <w:r w:rsidR="00C42746" w:rsidRPr="00C42746">
        <w:rPr>
          <w:color w:val="FF0000"/>
          <w:szCs w:val="20"/>
        </w:rPr>
        <w:t>5</w:t>
      </w:r>
      <w:r w:rsidRPr="00C42746">
        <w:rPr>
          <w:color w:val="FF0000"/>
          <w:szCs w:val="20"/>
        </w:rPr>
        <w:t xml:space="preserve"> (</w:t>
      </w:r>
      <w:r w:rsidR="00C42746" w:rsidRPr="00C42746">
        <w:rPr>
          <w:color w:val="FF0000"/>
          <w:szCs w:val="20"/>
        </w:rPr>
        <w:t>cinco</w:t>
      </w:r>
      <w:r w:rsidRPr="00C42746">
        <w:rPr>
          <w:color w:val="FF0000"/>
          <w:szCs w:val="20"/>
        </w:rPr>
        <w:t>)</w:t>
      </w:r>
      <w:r w:rsidRPr="0008646D">
        <w:rPr>
          <w:szCs w:val="20"/>
        </w:rPr>
        <w:t xml:space="preserve"> dias, a contar da data do recebimento da comunicação enviada pela autoridade competente.</w:t>
      </w:r>
    </w:p>
    <w:p w14:paraId="2E30CF34" w14:textId="77777777" w:rsidR="005E07DD" w:rsidRPr="005E07DD" w:rsidRDefault="005E07DD" w:rsidP="005E07DD">
      <w:pPr>
        <w:numPr>
          <w:ilvl w:val="1"/>
          <w:numId w:val="5"/>
        </w:numPr>
        <w:spacing w:before="120" w:after="120" w:line="276" w:lineRule="auto"/>
        <w:ind w:right="-30"/>
        <w:jc w:val="both"/>
      </w:pPr>
      <w:r w:rsidRPr="005E07DD">
        <w:t>Caso o valor da multa não seja suficiente para cobrir os prejuízos causados pela conduta do licitante, a União ou Entidade poderá cobrar o valor remanescente judicialmente, conforme artigo 419 do Código Civil.</w:t>
      </w:r>
    </w:p>
    <w:p w14:paraId="5A34F56E" w14:textId="77777777" w:rsidR="00B222EE" w:rsidRDefault="00B222EE" w:rsidP="00BA6694">
      <w:pPr>
        <w:numPr>
          <w:ilvl w:val="1"/>
          <w:numId w:val="5"/>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9769767"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CD11BC" w:rsidRDefault="00BB7BCE" w:rsidP="00BB7BCE">
      <w:pPr>
        <w:pStyle w:val="Nivel2"/>
        <w:numPr>
          <w:ilvl w:val="1"/>
          <w:numId w:val="5"/>
        </w:numPr>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BA6694" w:rsidRDefault="00B222EE" w:rsidP="00BA6694">
      <w:pPr>
        <w:numPr>
          <w:ilvl w:val="1"/>
          <w:numId w:val="5"/>
        </w:numPr>
        <w:spacing w:before="120" w:after="120" w:line="276" w:lineRule="auto"/>
        <w:ind w:right="-30"/>
        <w:jc w:val="both"/>
      </w:pPr>
      <w:r w:rsidRPr="00BA6694">
        <w:t xml:space="preserve">As penalidades serão obrigatoriamente registradas no </w:t>
      </w:r>
      <w:r w:rsidR="000B1A17">
        <w:t>SICAF</w:t>
      </w:r>
      <w:r w:rsidRPr="00BA6694">
        <w:t>.</w:t>
      </w:r>
    </w:p>
    <w:p w14:paraId="2FE86A47" w14:textId="4F3BB31F" w:rsidR="009439A2" w:rsidRPr="009439A2" w:rsidRDefault="009439A2" w:rsidP="00851E2F">
      <w:pPr>
        <w:pStyle w:val="PargrafodaLista"/>
        <w:numPr>
          <w:ilvl w:val="0"/>
          <w:numId w:val="5"/>
        </w:numPr>
        <w:spacing w:before="120" w:after="120" w:line="276" w:lineRule="auto"/>
        <w:ind w:right="-30"/>
        <w:jc w:val="both"/>
        <w:rPr>
          <w:rFonts w:cs="Arial"/>
          <w:b/>
          <w:bCs/>
          <w:szCs w:val="20"/>
        </w:rPr>
      </w:pPr>
      <w:r w:rsidRPr="009439A2">
        <w:rPr>
          <w:rFonts w:cs="Arial"/>
          <w:b/>
          <w:bCs/>
          <w:szCs w:val="20"/>
        </w:rPr>
        <w:t>CRITÉRIOS DE SELEÇÃO DO FORNECEDOR.</w:t>
      </w:r>
    </w:p>
    <w:p w14:paraId="2EE96D9B" w14:textId="77777777" w:rsidR="009439A2" w:rsidRPr="009439A2" w:rsidRDefault="009439A2" w:rsidP="009439A2">
      <w:pPr>
        <w:numPr>
          <w:ilvl w:val="1"/>
          <w:numId w:val="5"/>
        </w:numPr>
        <w:spacing w:before="120" w:after="120" w:line="276" w:lineRule="auto"/>
        <w:ind w:right="-30"/>
        <w:jc w:val="both"/>
      </w:pPr>
      <w:r w:rsidRPr="009439A2">
        <w:t>As exigências de habilitação jurídica e de regularidade fiscal e trabalhista são as usuais para a generalidade dos objetos, conforme disciplinado no edital.</w:t>
      </w:r>
    </w:p>
    <w:p w14:paraId="4C1E90AD" w14:textId="77777777" w:rsidR="009439A2" w:rsidRPr="009439A2" w:rsidRDefault="009439A2" w:rsidP="009439A2">
      <w:pPr>
        <w:numPr>
          <w:ilvl w:val="1"/>
          <w:numId w:val="5"/>
        </w:numPr>
        <w:spacing w:before="120" w:after="120" w:line="276" w:lineRule="auto"/>
        <w:ind w:right="-30"/>
        <w:jc w:val="both"/>
      </w:pPr>
      <w:r w:rsidRPr="009439A2">
        <w:t>Os critérios de qualificação econômica a serem atendidos pelo fornecedor estão previstos no edital.</w:t>
      </w:r>
    </w:p>
    <w:p w14:paraId="4BA10D9F" w14:textId="77777777" w:rsidR="009439A2" w:rsidRPr="009439A2" w:rsidRDefault="009439A2" w:rsidP="009439A2">
      <w:pPr>
        <w:numPr>
          <w:ilvl w:val="1"/>
          <w:numId w:val="5"/>
        </w:numPr>
        <w:spacing w:before="120" w:after="120" w:line="276" w:lineRule="auto"/>
        <w:ind w:right="-30"/>
        <w:jc w:val="both"/>
        <w:rPr>
          <w:szCs w:val="20"/>
        </w:rPr>
      </w:pPr>
      <w:r w:rsidRPr="009439A2">
        <w:t>Os critérios</w:t>
      </w:r>
      <w:r>
        <w:rPr>
          <w:szCs w:val="20"/>
        </w:rPr>
        <w:t xml:space="preserve"> de qualificação técnica a serem atendidos pelo fornecedor serão:</w:t>
      </w:r>
    </w:p>
    <w:p w14:paraId="7F7FE780" w14:textId="10C1A1E0" w:rsidR="00A2225B" w:rsidRDefault="00B41923" w:rsidP="00E3678E">
      <w:pPr>
        <w:numPr>
          <w:ilvl w:val="2"/>
          <w:numId w:val="5"/>
        </w:numPr>
        <w:spacing w:before="120" w:after="120" w:line="276" w:lineRule="auto"/>
        <w:ind w:right="-30"/>
        <w:jc w:val="both"/>
      </w:pPr>
      <w:r>
        <w:rPr>
          <w:szCs w:val="20"/>
        </w:rPr>
        <w:t>&lt;SUPRIMIDO&gt;</w:t>
      </w:r>
    </w:p>
    <w:p w14:paraId="6317404A" w14:textId="072DC28B" w:rsidR="009439A2" w:rsidRPr="00F403A4" w:rsidRDefault="009439A2" w:rsidP="00A2225B">
      <w:pPr>
        <w:numPr>
          <w:ilvl w:val="1"/>
          <w:numId w:val="49"/>
        </w:numPr>
        <w:spacing w:before="120" w:after="120" w:line="276" w:lineRule="auto"/>
        <w:ind w:right="-30"/>
        <w:jc w:val="both"/>
        <w:rPr>
          <w:highlight w:val="yellow"/>
        </w:rPr>
      </w:pPr>
      <w:r w:rsidRPr="00F403A4">
        <w:rPr>
          <w:highlight w:val="yellow"/>
        </w:rPr>
        <w:t>Os critérios de aceitabilidade de preços serão:</w:t>
      </w:r>
    </w:p>
    <w:p w14:paraId="0E0A4482" w14:textId="5E63B858" w:rsidR="009439A2" w:rsidRPr="00F403A4" w:rsidRDefault="00F403A4" w:rsidP="00A2225B">
      <w:pPr>
        <w:numPr>
          <w:ilvl w:val="2"/>
          <w:numId w:val="49"/>
        </w:numPr>
        <w:spacing w:before="120" w:after="120" w:line="276" w:lineRule="auto"/>
        <w:ind w:right="-30"/>
        <w:jc w:val="both"/>
        <w:rPr>
          <w:highlight w:val="yellow"/>
        </w:rPr>
      </w:pPr>
      <w:r w:rsidRPr="00F403A4">
        <w:rPr>
          <w:highlight w:val="yellow"/>
        </w:rPr>
        <w:t>&lt;SUPRIMIDO&gt;</w:t>
      </w:r>
    </w:p>
    <w:p w14:paraId="3AF2D8BD" w14:textId="06911835" w:rsidR="009439A2" w:rsidRPr="00F403A4" w:rsidRDefault="009439A2" w:rsidP="00A2225B">
      <w:pPr>
        <w:numPr>
          <w:ilvl w:val="2"/>
          <w:numId w:val="49"/>
        </w:numPr>
        <w:spacing w:before="120" w:after="120" w:line="276" w:lineRule="auto"/>
        <w:ind w:right="-30"/>
        <w:jc w:val="both"/>
        <w:rPr>
          <w:highlight w:val="yellow"/>
        </w:rPr>
      </w:pPr>
      <w:r w:rsidRPr="00F403A4">
        <w:rPr>
          <w:highlight w:val="yellow"/>
        </w:rPr>
        <w:t xml:space="preserve">Valores unitários: conforme </w:t>
      </w:r>
      <w:r w:rsidR="00F403A4" w:rsidRPr="00F403A4">
        <w:rPr>
          <w:highlight w:val="yellow"/>
        </w:rPr>
        <w:t>o valor máximo do item</w:t>
      </w:r>
      <w:r w:rsidRPr="00F403A4">
        <w:rPr>
          <w:highlight w:val="yellow"/>
        </w:rPr>
        <w:t>.</w:t>
      </w:r>
    </w:p>
    <w:p w14:paraId="4D9E6CBE" w14:textId="4F7DE090" w:rsidR="009439A2" w:rsidRPr="009439A2" w:rsidRDefault="009439A2" w:rsidP="00A2225B">
      <w:pPr>
        <w:numPr>
          <w:ilvl w:val="1"/>
          <w:numId w:val="49"/>
        </w:numPr>
        <w:spacing w:before="120" w:after="120" w:line="276" w:lineRule="auto"/>
        <w:ind w:right="-30"/>
        <w:jc w:val="both"/>
      </w:pPr>
      <w:r w:rsidRPr="009439A2">
        <w:t xml:space="preserve">O critério de julgamento da proposta é o menor preço </w:t>
      </w:r>
      <w:r w:rsidR="00F403A4">
        <w:t>total</w:t>
      </w:r>
      <w:r w:rsidRPr="009439A2">
        <w:t>.</w:t>
      </w:r>
    </w:p>
    <w:p w14:paraId="51BE9E26" w14:textId="77777777" w:rsidR="009439A2" w:rsidRPr="009439A2" w:rsidRDefault="009439A2" w:rsidP="00A2225B">
      <w:pPr>
        <w:numPr>
          <w:ilvl w:val="1"/>
          <w:numId w:val="49"/>
        </w:numPr>
        <w:spacing w:before="120" w:after="120" w:line="276" w:lineRule="auto"/>
        <w:ind w:right="-30"/>
        <w:jc w:val="both"/>
      </w:pPr>
      <w:r w:rsidRPr="009439A2">
        <w:t>As regras de desempate entre propostas são as discriminadas no edital.</w:t>
      </w:r>
    </w:p>
    <w:p w14:paraId="71A68919" w14:textId="77777777" w:rsidR="009439A2" w:rsidRDefault="009439A2" w:rsidP="009439A2">
      <w:pPr>
        <w:spacing w:after="120" w:line="276" w:lineRule="auto"/>
        <w:ind w:left="432" w:right="-17"/>
        <w:jc w:val="both"/>
        <w:rPr>
          <w:b/>
          <w:szCs w:val="20"/>
          <w:lang w:val="x-none"/>
        </w:rPr>
      </w:pPr>
    </w:p>
    <w:p w14:paraId="1CE667AA" w14:textId="77777777" w:rsidR="009439A2" w:rsidRDefault="009439A2" w:rsidP="00A2225B">
      <w:pPr>
        <w:pStyle w:val="PargrafodaLista"/>
        <w:numPr>
          <w:ilvl w:val="0"/>
          <w:numId w:val="49"/>
        </w:numPr>
        <w:spacing w:before="120" w:after="120" w:line="276" w:lineRule="auto"/>
        <w:ind w:right="-30"/>
        <w:jc w:val="both"/>
        <w:rPr>
          <w:b/>
          <w:bCs/>
          <w:szCs w:val="20"/>
        </w:rPr>
      </w:pPr>
      <w:r w:rsidRPr="009439A2">
        <w:rPr>
          <w:rFonts w:cs="Arial"/>
          <w:b/>
          <w:bCs/>
          <w:szCs w:val="20"/>
        </w:rPr>
        <w:t>ESTIMATIVA</w:t>
      </w:r>
      <w:r>
        <w:rPr>
          <w:b/>
          <w:bCs/>
          <w:szCs w:val="20"/>
        </w:rPr>
        <w:t xml:space="preserve"> DE PREÇOS E PREÇOS REFERENCIAIS.</w:t>
      </w:r>
    </w:p>
    <w:p w14:paraId="39A82BA9"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24F20564"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0051D24E"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69D94106"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D676915"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AF9A23A" w14:textId="77777777" w:rsidR="00D027D4" w:rsidRPr="00D027D4" w:rsidRDefault="00D027D4" w:rsidP="00D027D4">
      <w:pPr>
        <w:pStyle w:val="PargrafodaLista"/>
        <w:numPr>
          <w:ilvl w:val="0"/>
          <w:numId w:val="48"/>
        </w:numPr>
        <w:spacing w:before="120" w:after="120" w:line="276" w:lineRule="auto"/>
        <w:ind w:right="-30"/>
        <w:contextualSpacing w:val="0"/>
        <w:jc w:val="both"/>
        <w:rPr>
          <w:i/>
          <w:vanish/>
          <w:color w:val="FF0000"/>
          <w:highlight w:val="yellow"/>
        </w:rPr>
      </w:pPr>
    </w:p>
    <w:p w14:paraId="762BBAFB" w14:textId="79C0F537" w:rsidR="00D027D4" w:rsidRPr="00F403A4" w:rsidRDefault="00D027D4" w:rsidP="00F403A4">
      <w:pPr>
        <w:pStyle w:val="PargrafodaLista"/>
        <w:numPr>
          <w:ilvl w:val="1"/>
          <w:numId w:val="48"/>
        </w:numPr>
        <w:spacing w:before="120" w:after="120" w:line="276" w:lineRule="auto"/>
        <w:ind w:right="-30"/>
        <w:contextualSpacing w:val="0"/>
        <w:jc w:val="both"/>
        <w:rPr>
          <w:highlight w:val="yellow"/>
        </w:rPr>
      </w:pPr>
      <w:r w:rsidRPr="00F403A4">
        <w:rPr>
          <w:highlight w:val="yellow"/>
        </w:rPr>
        <w:t xml:space="preserve">O custo estimado da contratação é </w:t>
      </w:r>
      <w:r w:rsidRPr="00630D08">
        <w:rPr>
          <w:highlight w:val="yellow"/>
        </w:rPr>
        <w:t xml:space="preserve">de </w:t>
      </w:r>
      <w:r w:rsidR="00630D08" w:rsidRPr="00630D08">
        <w:rPr>
          <w:highlight w:val="yellow"/>
        </w:rPr>
        <w:t xml:space="preserve">R$ 151.623,72 </w:t>
      </w:r>
      <w:r w:rsidR="00F403A4" w:rsidRPr="00630D08">
        <w:rPr>
          <w:highlight w:val="yellow"/>
        </w:rPr>
        <w:t>(</w:t>
      </w:r>
      <w:r w:rsidR="00630D08" w:rsidRPr="00630D08">
        <w:rPr>
          <w:highlight w:val="yellow"/>
        </w:rPr>
        <w:t>cento e cinquenta e um mil seiscentos e vinte e três reais e setenta e dois centavos</w:t>
      </w:r>
      <w:r w:rsidR="00F403A4" w:rsidRPr="00630D08">
        <w:rPr>
          <w:highlight w:val="yellow"/>
        </w:rPr>
        <w:t>).</w:t>
      </w:r>
    </w:p>
    <w:p w14:paraId="4E08A022"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2030B388" w14:textId="77777777" w:rsidR="00D027D4" w:rsidRPr="00D027D4" w:rsidRDefault="00D027D4" w:rsidP="00D027D4">
      <w:pPr>
        <w:pStyle w:val="PargrafodaLista"/>
        <w:numPr>
          <w:ilvl w:val="0"/>
          <w:numId w:val="47"/>
        </w:numPr>
        <w:spacing w:before="120" w:after="120" w:line="276" w:lineRule="auto"/>
        <w:ind w:right="-30"/>
        <w:contextualSpacing w:val="0"/>
        <w:jc w:val="both"/>
        <w:rPr>
          <w:i/>
          <w:vanish/>
          <w:color w:val="FF0000"/>
          <w:highlight w:val="yellow"/>
        </w:rPr>
      </w:pPr>
    </w:p>
    <w:p w14:paraId="7D18B173" w14:textId="77777777" w:rsidR="00F403A4" w:rsidRDefault="009439A2" w:rsidP="00F403A4">
      <w:pPr>
        <w:pStyle w:val="PargrafodaLista"/>
        <w:numPr>
          <w:ilvl w:val="0"/>
          <w:numId w:val="47"/>
        </w:numPr>
        <w:spacing w:before="120" w:after="120" w:line="276" w:lineRule="auto"/>
        <w:ind w:right="-30"/>
        <w:contextualSpacing w:val="0"/>
        <w:jc w:val="both"/>
        <w:rPr>
          <w:b/>
          <w:bCs/>
          <w:szCs w:val="20"/>
        </w:rPr>
      </w:pPr>
      <w:r w:rsidRPr="00F403A4">
        <w:rPr>
          <w:b/>
          <w:bCs/>
          <w:szCs w:val="20"/>
        </w:rPr>
        <w:t>DOS RECURSOS ORÇAMENTÁRIOS.</w:t>
      </w:r>
    </w:p>
    <w:p w14:paraId="6989D20B" w14:textId="0BB36AE6" w:rsidR="00680050" w:rsidRPr="00F403A4" w:rsidRDefault="00F403A4" w:rsidP="00F403A4">
      <w:pPr>
        <w:pStyle w:val="PargrafodaLista"/>
        <w:numPr>
          <w:ilvl w:val="1"/>
          <w:numId w:val="47"/>
        </w:numPr>
        <w:spacing w:before="120" w:after="120" w:line="276" w:lineRule="auto"/>
        <w:ind w:right="-30"/>
        <w:contextualSpacing w:val="0"/>
        <w:jc w:val="both"/>
        <w:rPr>
          <w:b/>
          <w:bCs/>
          <w:szCs w:val="20"/>
        </w:rPr>
      </w:pPr>
      <w:r w:rsidRPr="00F403A4">
        <w:rPr>
          <w:rFonts w:cs="Arial"/>
          <w:szCs w:val="20"/>
        </w:rPr>
        <w:t xml:space="preserve">A dotação orçamentária da contratação prevista para esta licitação consta no código do Plano Orçamentário de 2020 sob nº </w:t>
      </w:r>
      <w:r w:rsidRPr="00F403A4">
        <w:rPr>
          <w:rFonts w:cs="Arial"/>
        </w:rPr>
        <w:t>6.2.2.1.1.01.04.04.008 - Serviços de Limpeza, Conservação e Jardinagem.</w:t>
      </w:r>
    </w:p>
    <w:p w14:paraId="2A39A475" w14:textId="7908E2C7" w:rsidR="00D84F81" w:rsidRPr="00E30AB7" w:rsidRDefault="00D84F81" w:rsidP="00F403A4">
      <w:pPr>
        <w:spacing w:before="120" w:after="120" w:line="276" w:lineRule="auto"/>
        <w:jc w:val="center"/>
        <w:rPr>
          <w:rFonts w:cs="Arial"/>
          <w:szCs w:val="20"/>
        </w:rPr>
      </w:pPr>
      <w:r w:rsidRPr="005D4BC3">
        <w:rPr>
          <w:rFonts w:cs="Arial"/>
          <w:szCs w:val="20"/>
          <w:highlight w:val="yellow"/>
        </w:rPr>
        <w:t xml:space="preserve">São Paulo, </w:t>
      </w:r>
      <w:r w:rsidR="00630D08">
        <w:rPr>
          <w:rFonts w:cs="Arial"/>
          <w:szCs w:val="20"/>
          <w:highlight w:val="yellow"/>
        </w:rPr>
        <w:t>1</w:t>
      </w:r>
      <w:r w:rsidR="005D4BC3" w:rsidRPr="005D4BC3">
        <w:rPr>
          <w:rFonts w:cs="Arial"/>
          <w:szCs w:val="20"/>
          <w:highlight w:val="yellow"/>
        </w:rPr>
        <w:t>3</w:t>
      </w:r>
      <w:r w:rsidRPr="005D4BC3">
        <w:rPr>
          <w:rFonts w:cs="Arial"/>
          <w:szCs w:val="20"/>
          <w:highlight w:val="yellow"/>
        </w:rPr>
        <w:t xml:space="preserve"> de </w:t>
      </w:r>
      <w:r w:rsidR="00630D08">
        <w:rPr>
          <w:rFonts w:cs="Arial"/>
          <w:szCs w:val="20"/>
          <w:highlight w:val="yellow"/>
        </w:rPr>
        <w:t>outubro</w:t>
      </w:r>
      <w:r w:rsidRPr="005D4BC3">
        <w:rPr>
          <w:rFonts w:cs="Arial"/>
          <w:szCs w:val="20"/>
          <w:highlight w:val="yellow"/>
        </w:rPr>
        <w:t xml:space="preserve"> de 2020.</w:t>
      </w:r>
    </w:p>
    <w:p w14:paraId="0066DAA0" w14:textId="77777777" w:rsidR="00D84F81" w:rsidRPr="00E30AB7" w:rsidRDefault="00D84F81" w:rsidP="00D84F81">
      <w:pPr>
        <w:spacing w:before="120" w:after="120" w:line="276" w:lineRule="auto"/>
        <w:jc w:val="both"/>
        <w:rPr>
          <w:rFonts w:cs="Arial"/>
          <w:szCs w:val="20"/>
        </w:rPr>
      </w:pPr>
    </w:p>
    <w:p w14:paraId="04DDCF7F" w14:textId="77777777" w:rsidR="00D84F81" w:rsidRPr="00E30AB7" w:rsidRDefault="00D84F81" w:rsidP="00D84F81">
      <w:pPr>
        <w:spacing w:before="120" w:after="120" w:line="276" w:lineRule="auto"/>
        <w:jc w:val="both"/>
        <w:rPr>
          <w:rFonts w:cs="Arial"/>
          <w:szCs w:val="20"/>
        </w:rPr>
      </w:pPr>
    </w:p>
    <w:p w14:paraId="4C6DE46C" w14:textId="77777777" w:rsidR="00D84F81" w:rsidRPr="00614F72" w:rsidRDefault="00D84F81" w:rsidP="00D84F81">
      <w:pPr>
        <w:ind w:left="357"/>
        <w:jc w:val="center"/>
        <w:rPr>
          <w:rFonts w:cs="Arial"/>
          <w:iCs/>
          <w:szCs w:val="20"/>
        </w:rPr>
      </w:pPr>
      <w:r w:rsidRPr="00614F72">
        <w:rPr>
          <w:rFonts w:cs="Arial"/>
          <w:iCs/>
          <w:szCs w:val="20"/>
        </w:rPr>
        <w:t>Merielen Silva Brito dos Santos</w:t>
      </w:r>
    </w:p>
    <w:p w14:paraId="2EE0EEAB" w14:textId="77777777" w:rsidR="00D84F81" w:rsidRPr="00614F72" w:rsidRDefault="00D84F81" w:rsidP="00D84F81">
      <w:pPr>
        <w:ind w:left="357"/>
        <w:jc w:val="center"/>
        <w:rPr>
          <w:rFonts w:cs="Arial"/>
          <w:szCs w:val="20"/>
        </w:rPr>
      </w:pPr>
      <w:r w:rsidRPr="00614F72">
        <w:rPr>
          <w:rFonts w:cs="Arial"/>
          <w:szCs w:val="20"/>
        </w:rPr>
        <w:t>Coordenadora Administrativa</w:t>
      </w:r>
    </w:p>
    <w:p w14:paraId="0630EB3E" w14:textId="77777777" w:rsidR="00D84F81" w:rsidRPr="00E30AB7" w:rsidRDefault="00D84F81" w:rsidP="00D84F81">
      <w:pPr>
        <w:spacing w:after="360"/>
        <w:ind w:left="360"/>
        <w:jc w:val="center"/>
        <w:rPr>
          <w:rFonts w:cs="Arial"/>
          <w:szCs w:val="20"/>
        </w:rPr>
      </w:pPr>
    </w:p>
    <w:p w14:paraId="1DBD6A30" w14:textId="77777777" w:rsidR="00D84F81" w:rsidRPr="00E30AB7" w:rsidRDefault="00D84F81" w:rsidP="00D84F81">
      <w:pPr>
        <w:spacing w:before="120" w:after="120" w:line="276" w:lineRule="auto"/>
        <w:jc w:val="both"/>
        <w:rPr>
          <w:rFonts w:cs="Arial"/>
          <w:szCs w:val="20"/>
        </w:rPr>
      </w:pPr>
      <w:r w:rsidRPr="00E30AB7">
        <w:rPr>
          <w:rFonts w:cs="Arial"/>
          <w:szCs w:val="20"/>
        </w:rPr>
        <w:t>De acordo.</w:t>
      </w:r>
    </w:p>
    <w:p w14:paraId="069F83EA" w14:textId="77777777" w:rsidR="00D84F81" w:rsidRPr="00E30AB7" w:rsidRDefault="00D84F81" w:rsidP="00D84F81">
      <w:pPr>
        <w:spacing w:before="120" w:after="120" w:line="276" w:lineRule="auto"/>
        <w:jc w:val="both"/>
        <w:rPr>
          <w:rFonts w:cs="Arial"/>
          <w:szCs w:val="20"/>
        </w:rPr>
      </w:pPr>
      <w:r w:rsidRPr="00E30AB7">
        <w:rPr>
          <w:rFonts w:cs="Arial"/>
          <w:szCs w:val="20"/>
        </w:rPr>
        <w:t xml:space="preserve">Aprovo o Termo de Referência nos termos do </w:t>
      </w:r>
      <w:r>
        <w:rPr>
          <w:rFonts w:cs="Arial"/>
          <w:szCs w:val="20"/>
        </w:rPr>
        <w:t xml:space="preserve">inciso II, </w:t>
      </w:r>
      <w:r w:rsidRPr="00614F72">
        <w:rPr>
          <w:rFonts w:cs="Arial"/>
          <w:szCs w:val="20"/>
        </w:rPr>
        <w:t>art. 14º, do decreto n</w:t>
      </w:r>
      <w:r>
        <w:rPr>
          <w:rFonts w:cs="Arial"/>
          <w:szCs w:val="20"/>
        </w:rPr>
        <w:t>º</w:t>
      </w:r>
      <w:r w:rsidRPr="00614F72">
        <w:rPr>
          <w:rFonts w:cs="Arial"/>
          <w:szCs w:val="20"/>
        </w:rPr>
        <w:t>. 10.024/2019</w:t>
      </w:r>
      <w:r w:rsidRPr="00E30AB7">
        <w:rPr>
          <w:rFonts w:cs="Arial"/>
          <w:szCs w:val="20"/>
        </w:rPr>
        <w:t xml:space="preserve">, com base nos Estudos Técnicos Preliminares, nos valores estimados para a contratação e considerando que </w:t>
      </w:r>
      <w:r>
        <w:rPr>
          <w:rFonts w:cs="Arial"/>
          <w:szCs w:val="20"/>
        </w:rPr>
        <w:t>o CORE-SP</w:t>
      </w:r>
      <w:r w:rsidRPr="00E30AB7">
        <w:rPr>
          <w:rFonts w:cs="Arial"/>
          <w:szCs w:val="20"/>
        </w:rPr>
        <w:t xml:space="preserve"> não dispõe de recursos humanos para o atendimento desses serviços, visto que essas funções foram extintas. As disposições contidas na </w:t>
      </w:r>
      <w:r>
        <w:rPr>
          <w:rFonts w:cs="Arial"/>
          <w:szCs w:val="20"/>
        </w:rPr>
        <w:t xml:space="preserve">Portaria nº 09/2020, de 21 de fevereiro de 2020, </w:t>
      </w:r>
      <w:r w:rsidRPr="00E30AB7">
        <w:rPr>
          <w:rFonts w:cs="Arial"/>
          <w:szCs w:val="20"/>
        </w:rPr>
        <w:t xml:space="preserve">que </w:t>
      </w:r>
      <w:r>
        <w:rPr>
          <w:rFonts w:cs="Arial"/>
          <w:szCs w:val="20"/>
        </w:rPr>
        <w:t xml:space="preserve">altera e consolida o Plano de Cargos e Salários do </w:t>
      </w:r>
      <w:proofErr w:type="spellStart"/>
      <w:r>
        <w:rPr>
          <w:rFonts w:cs="Arial"/>
          <w:szCs w:val="20"/>
        </w:rPr>
        <w:t>Core-SP</w:t>
      </w:r>
      <w:proofErr w:type="spellEnd"/>
      <w:r>
        <w:rPr>
          <w:rFonts w:cs="Arial"/>
          <w:szCs w:val="20"/>
        </w:rPr>
        <w:t xml:space="preserve">. Esse é o mesmo entendimento que a Administração Pública Federal (Administração Direta, com recursos oriundos da união) tem adotado, conforme exposto na </w:t>
      </w:r>
      <w:r w:rsidRPr="00E30AB7">
        <w:rPr>
          <w:rFonts w:cs="Arial"/>
          <w:szCs w:val="20"/>
        </w:rPr>
        <w:t>Lei nº 9.632, publicada no DOU de 08/05/98</w:t>
      </w:r>
      <w:r>
        <w:rPr>
          <w:rFonts w:cs="Arial"/>
          <w:szCs w:val="20"/>
        </w:rPr>
        <w:t xml:space="preserve">, que </w:t>
      </w:r>
      <w:r w:rsidRPr="00E30AB7">
        <w:rPr>
          <w:rFonts w:cs="Arial"/>
          <w:szCs w:val="20"/>
        </w:rPr>
        <w:t xml:space="preserve">trata da extinção de Cargos da Administração Pública Federal preveem que a contratação das atividades correspondentes será mediante a execução indireta.  O Decreto nº 2.271 de 7 de junho de 1997 e as Instruções Normativas de nº 05 de 2017, nº 03 de 15 de outubro de 2009 e suas alterações posteriores, da SEGES/MPOG disciplinam a contratação e a execução indireta dos serviços terceirizados, cujas categorias profissionais não mais ingressarão na Administração Pública Federal, visto que não haverá concurso público para o provimento destes cargos. </w:t>
      </w:r>
    </w:p>
    <w:p w14:paraId="30945EA2" w14:textId="77777777" w:rsidR="00D84F81" w:rsidRPr="00E30AB7" w:rsidRDefault="00D84F81" w:rsidP="00D84F81">
      <w:pPr>
        <w:spacing w:before="120" w:after="120" w:line="276" w:lineRule="auto"/>
        <w:ind w:left="360"/>
        <w:jc w:val="both"/>
        <w:rPr>
          <w:rFonts w:cs="Arial"/>
          <w:szCs w:val="20"/>
        </w:rPr>
      </w:pPr>
      <w:r w:rsidRPr="00E30AB7">
        <w:rPr>
          <w:rFonts w:cs="Arial"/>
          <w:szCs w:val="20"/>
        </w:rPr>
        <w:t xml:space="preserve">  </w:t>
      </w:r>
    </w:p>
    <w:p w14:paraId="46FF3049" w14:textId="77777777" w:rsidR="00D84F81" w:rsidRPr="00E30AB7" w:rsidRDefault="00D84F81" w:rsidP="00D84F81">
      <w:pPr>
        <w:spacing w:before="120" w:after="120" w:line="276" w:lineRule="auto"/>
        <w:ind w:left="360"/>
        <w:jc w:val="both"/>
        <w:rPr>
          <w:rFonts w:cs="Arial"/>
          <w:szCs w:val="20"/>
        </w:rPr>
      </w:pPr>
    </w:p>
    <w:p w14:paraId="46EC4CA4" w14:textId="77777777" w:rsidR="00D84F81" w:rsidRPr="00A82D94" w:rsidRDefault="00D84F81" w:rsidP="00D84F81">
      <w:pPr>
        <w:ind w:left="357"/>
        <w:jc w:val="center"/>
        <w:rPr>
          <w:rFonts w:cs="Arial"/>
          <w:iCs/>
          <w:szCs w:val="20"/>
        </w:rPr>
      </w:pPr>
      <w:r w:rsidRPr="00A82D94">
        <w:rPr>
          <w:rFonts w:cs="Arial"/>
          <w:iCs/>
          <w:szCs w:val="20"/>
        </w:rPr>
        <w:t>Sidney Fernandes Gutierrez</w:t>
      </w:r>
    </w:p>
    <w:p w14:paraId="72450D89" w14:textId="77777777" w:rsidR="00D84F81" w:rsidRPr="00A82D94" w:rsidRDefault="00D84F81" w:rsidP="00D84F81">
      <w:pPr>
        <w:ind w:left="357"/>
        <w:jc w:val="center"/>
        <w:rPr>
          <w:rFonts w:cs="Arial"/>
          <w:szCs w:val="20"/>
        </w:rPr>
      </w:pPr>
      <w:r w:rsidRPr="00A82D94">
        <w:rPr>
          <w:rFonts w:cs="Arial"/>
          <w:iCs/>
          <w:szCs w:val="20"/>
        </w:rPr>
        <w:t>Presidente do CORE-SP</w:t>
      </w:r>
    </w:p>
    <w:p w14:paraId="746F1334" w14:textId="25E3AB91" w:rsidR="00A22DCF" w:rsidRPr="000D390A" w:rsidRDefault="00A22DCF" w:rsidP="00D84F81">
      <w:pPr>
        <w:spacing w:after="360"/>
        <w:ind w:left="360"/>
        <w:rPr>
          <w:rFonts w:cs="Arial"/>
        </w:rPr>
      </w:pPr>
    </w:p>
    <w:sectPr w:rsidR="00A22DCF" w:rsidRPr="000D390A"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9F64B" w14:textId="77777777" w:rsidR="00A94987" w:rsidRDefault="00A94987">
      <w:r>
        <w:separator/>
      </w:r>
    </w:p>
  </w:endnote>
  <w:endnote w:type="continuationSeparator" w:id="0">
    <w:p w14:paraId="72D1FF0D" w14:textId="77777777" w:rsidR="00A94987" w:rsidRDefault="00A9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253F3B" w:rsidRPr="000D390A" w:rsidRDefault="00253F3B"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691FAA47" w:rsidR="00253F3B" w:rsidRPr="00025B38" w:rsidRDefault="00253F3B" w:rsidP="00DB64EF">
    <w:pPr>
      <w:pStyle w:val="Rodap"/>
      <w:rPr>
        <w:sz w:val="12"/>
        <w:szCs w:val="12"/>
      </w:rPr>
    </w:pPr>
    <w:r>
      <w:rPr>
        <w:sz w:val="12"/>
        <w:szCs w:val="12"/>
      </w:rPr>
      <w:t>Câmara Nacional</w:t>
    </w:r>
    <w:r w:rsidRPr="00025B38">
      <w:rPr>
        <w:sz w:val="12"/>
        <w:szCs w:val="12"/>
      </w:rPr>
      <w:t xml:space="preserv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253F3B" w:rsidRDefault="00253F3B"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2EDA9EFA" w:rsidR="00253F3B" w:rsidRPr="00DB64EF" w:rsidRDefault="00253F3B">
    <w:pPr>
      <w:pStyle w:val="Rodap"/>
      <w:rPr>
        <w:sz w:val="12"/>
        <w:szCs w:val="12"/>
      </w:rPr>
    </w:pPr>
    <w:r>
      <w:rPr>
        <w:sz w:val="12"/>
        <w:szCs w:val="12"/>
      </w:rPr>
      <w:t xml:space="preserve">Atualização: </w:t>
    </w:r>
    <w:proofErr w:type="gramStart"/>
    <w:r>
      <w:rPr>
        <w:sz w:val="12"/>
        <w:szCs w:val="12"/>
      </w:rPr>
      <w:t>Outubro</w:t>
    </w:r>
    <w:proofErr w:type="gramEnd"/>
    <w:r>
      <w:rPr>
        <w:sz w:val="12"/>
        <w:szCs w:val="12"/>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C7815" w14:textId="77777777" w:rsidR="00A94987" w:rsidRDefault="00A94987">
      <w:r>
        <w:separator/>
      </w:r>
    </w:p>
  </w:footnote>
  <w:footnote w:type="continuationSeparator" w:id="0">
    <w:p w14:paraId="469775C7" w14:textId="77777777" w:rsidR="00A94987" w:rsidRDefault="00A94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43E78CC"/>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9" w15:restartNumberingAfterBreak="0">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FA6ED2"/>
    <w:multiLevelType w:val="multilevel"/>
    <w:tmpl w:val="7F3472FE"/>
    <w:lvl w:ilvl="0">
      <w:start w:val="1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D153B6F"/>
    <w:multiLevelType w:val="multilevel"/>
    <w:tmpl w:val="AEDCD66A"/>
    <w:lvl w:ilvl="0">
      <w:start w:val="18"/>
      <w:numFmt w:val="decimal"/>
      <w:lvlText w:val="%1"/>
      <w:lvlJc w:val="left"/>
      <w:pPr>
        <w:ind w:left="360" w:hanging="360"/>
      </w:pPr>
    </w:lvl>
    <w:lvl w:ilvl="1">
      <w:start w:val="4"/>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047EB8"/>
    <w:multiLevelType w:val="multilevel"/>
    <w:tmpl w:val="3F74B470"/>
    <w:lvl w:ilvl="0">
      <w:start w:val="18"/>
      <w:numFmt w:val="decimal"/>
      <w:lvlText w:val="%1"/>
      <w:lvlJc w:val="left"/>
      <w:pPr>
        <w:ind w:left="360" w:hanging="360"/>
      </w:pPr>
    </w:lvl>
    <w:lvl w:ilvl="1">
      <w:start w:val="5"/>
      <w:numFmt w:val="decimal"/>
      <w:lvlText w:val="%1.%2"/>
      <w:lvlJc w:val="left"/>
      <w:pPr>
        <w:ind w:left="78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2"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AA2708"/>
    <w:multiLevelType w:val="multilevel"/>
    <w:tmpl w:val="E0AA9DB2"/>
    <w:lvl w:ilvl="0">
      <w:start w:val="18"/>
      <w:numFmt w:val="decimal"/>
      <w:lvlText w:val="%1"/>
      <w:lvlJc w:val="left"/>
      <w:pPr>
        <w:ind w:left="540" w:hanging="540"/>
      </w:pPr>
    </w:lvl>
    <w:lvl w:ilvl="1">
      <w:start w:val="8"/>
      <w:numFmt w:val="decimal"/>
      <w:lvlText w:val="%1.%2"/>
      <w:lvlJc w:val="left"/>
      <w:pPr>
        <w:ind w:left="752" w:hanging="540"/>
      </w:pPr>
    </w:lvl>
    <w:lvl w:ilvl="2">
      <w:start w:val="1"/>
      <w:numFmt w:val="decimal"/>
      <w:lvlText w:val="%1.%2.%3"/>
      <w:lvlJc w:val="left"/>
      <w:pPr>
        <w:ind w:left="1144" w:hanging="720"/>
      </w:p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24" w15:restartNumberingAfterBreak="0">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8" w15:restartNumberingAfterBreak="0">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7124C44"/>
    <w:multiLevelType w:val="hybridMultilevel"/>
    <w:tmpl w:val="0672BD42"/>
    <w:lvl w:ilvl="0" w:tplc="2DB49A6E">
      <w:start w:val="1"/>
      <w:numFmt w:val="decimal"/>
      <w:lvlText w:val="%1."/>
      <w:lvlJc w:val="left"/>
      <w:pPr>
        <w:ind w:left="720" w:hanging="360"/>
      </w:pPr>
    </w:lvl>
    <w:lvl w:ilvl="1" w:tplc="FD704526">
      <w:start w:val="1"/>
      <w:numFmt w:val="decimal"/>
      <w:lvlText w:val="%2."/>
      <w:lvlJc w:val="left"/>
      <w:pPr>
        <w:ind w:left="1440" w:hanging="360"/>
      </w:pPr>
    </w:lvl>
    <w:lvl w:ilvl="2" w:tplc="58E4AA3C">
      <w:start w:val="1"/>
      <w:numFmt w:val="lowerRoman"/>
      <w:lvlText w:val="%3."/>
      <w:lvlJc w:val="right"/>
      <w:pPr>
        <w:ind w:left="2160" w:hanging="180"/>
      </w:pPr>
    </w:lvl>
    <w:lvl w:ilvl="3" w:tplc="3F309008">
      <w:start w:val="1"/>
      <w:numFmt w:val="decimal"/>
      <w:lvlText w:val="%4."/>
      <w:lvlJc w:val="left"/>
      <w:pPr>
        <w:ind w:left="2880" w:hanging="360"/>
      </w:pPr>
    </w:lvl>
    <w:lvl w:ilvl="4" w:tplc="04C420BA">
      <w:start w:val="1"/>
      <w:numFmt w:val="lowerLetter"/>
      <w:lvlText w:val="%5."/>
      <w:lvlJc w:val="left"/>
      <w:pPr>
        <w:ind w:left="3600" w:hanging="360"/>
      </w:pPr>
    </w:lvl>
    <w:lvl w:ilvl="5" w:tplc="D13C8738">
      <w:start w:val="1"/>
      <w:numFmt w:val="lowerRoman"/>
      <w:lvlText w:val="%6."/>
      <w:lvlJc w:val="right"/>
      <w:pPr>
        <w:ind w:left="4320" w:hanging="180"/>
      </w:pPr>
    </w:lvl>
    <w:lvl w:ilvl="6" w:tplc="F904C0FE">
      <w:start w:val="1"/>
      <w:numFmt w:val="decimal"/>
      <w:lvlText w:val="%7."/>
      <w:lvlJc w:val="left"/>
      <w:pPr>
        <w:ind w:left="5040" w:hanging="360"/>
      </w:pPr>
    </w:lvl>
    <w:lvl w:ilvl="7" w:tplc="8A100A6C">
      <w:start w:val="1"/>
      <w:numFmt w:val="lowerLetter"/>
      <w:lvlText w:val="%8."/>
      <w:lvlJc w:val="left"/>
      <w:pPr>
        <w:ind w:left="5760" w:hanging="360"/>
      </w:pPr>
    </w:lvl>
    <w:lvl w:ilvl="8" w:tplc="552C13F2">
      <w:start w:val="1"/>
      <w:numFmt w:val="lowerRoman"/>
      <w:lvlText w:val="%9."/>
      <w:lvlJc w:val="right"/>
      <w:pPr>
        <w:ind w:left="6480" w:hanging="180"/>
      </w:pPr>
    </w:lvl>
  </w:abstractNum>
  <w:abstractNum w:abstractNumId="31"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27"/>
  </w:num>
  <w:num w:numId="4">
    <w:abstractNumId w:val="10"/>
  </w:num>
  <w:num w:numId="5">
    <w:abstractNumId w:val="32"/>
  </w:num>
  <w:num w:numId="6">
    <w:abstractNumId w:val="20"/>
  </w:num>
  <w:num w:numId="7">
    <w:abstractNumId w:val="16"/>
  </w:num>
  <w:num w:numId="8">
    <w:abstractNumId w:val="8"/>
  </w:num>
  <w:num w:numId="9">
    <w:abstractNumId w:val="24"/>
  </w:num>
  <w:num w:numId="10">
    <w:abstractNumId w:val="13"/>
  </w:num>
  <w:num w:numId="11">
    <w:abstractNumId w:val="12"/>
  </w:num>
  <w:num w:numId="12">
    <w:abstractNumId w:val="21"/>
  </w:num>
  <w:num w:numId="13">
    <w:abstractNumId w:val="6"/>
  </w:num>
  <w:num w:numId="14">
    <w:abstractNumId w:val="3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1"/>
  </w:num>
  <w:num w:numId="21">
    <w:abstractNumId w:val="11"/>
  </w:num>
  <w:num w:numId="22">
    <w:abstractNumId w:val="11"/>
  </w:num>
  <w:num w:numId="23">
    <w:abstractNumId w:val="7"/>
  </w:num>
  <w:num w:numId="24">
    <w:abstractNumId w:val="15"/>
    <w:lvlOverride w:ilvl="0">
      <w:startOverride w:val="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num>
  <w:num w:numId="39">
    <w:abstractNumId w:val="11"/>
  </w:num>
  <w:num w:numId="40">
    <w:abstractNumId w:val="11"/>
  </w:num>
  <w:num w:numId="41">
    <w:abstractNumId w:val="29"/>
  </w:num>
  <w:num w:numId="42">
    <w:abstractNumId w:val="30"/>
  </w:num>
  <w:num w:numId="43">
    <w:abstractNumId w:val="11"/>
  </w:num>
  <w:num w:numId="44">
    <w:abstractNumId w:val="11"/>
  </w:num>
  <w:num w:numId="45">
    <w:abstractNumId w:val="11"/>
  </w:num>
  <w:num w:numId="46">
    <w:abstractNumId w:val="22"/>
  </w:num>
  <w:num w:numId="47">
    <w:abstractNumId w:val="28"/>
  </w:num>
  <w:num w:numId="48">
    <w:abstractNumId w:val="18"/>
  </w:num>
  <w:num w:numId="49">
    <w:abstractNumId w:val="17"/>
  </w:num>
  <w:num w:numId="5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024"/>
    <w:rsid w:val="0000144E"/>
    <w:rsid w:val="0000236D"/>
    <w:rsid w:val="00003298"/>
    <w:rsid w:val="00010AC1"/>
    <w:rsid w:val="0002260C"/>
    <w:rsid w:val="0002306D"/>
    <w:rsid w:val="000242C8"/>
    <w:rsid w:val="0002580C"/>
    <w:rsid w:val="00027155"/>
    <w:rsid w:val="00030768"/>
    <w:rsid w:val="000318BA"/>
    <w:rsid w:val="00031DD6"/>
    <w:rsid w:val="00034151"/>
    <w:rsid w:val="00034752"/>
    <w:rsid w:val="000348A6"/>
    <w:rsid w:val="00034A29"/>
    <w:rsid w:val="00037E3B"/>
    <w:rsid w:val="00040957"/>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89D"/>
    <w:rsid w:val="00085FC4"/>
    <w:rsid w:val="00087EF2"/>
    <w:rsid w:val="0009021C"/>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E1F"/>
    <w:rsid w:val="000B648F"/>
    <w:rsid w:val="000B7131"/>
    <w:rsid w:val="000B7B55"/>
    <w:rsid w:val="000C123B"/>
    <w:rsid w:val="000C21AD"/>
    <w:rsid w:val="000C2C16"/>
    <w:rsid w:val="000C54FA"/>
    <w:rsid w:val="000C645D"/>
    <w:rsid w:val="000C670A"/>
    <w:rsid w:val="000C674C"/>
    <w:rsid w:val="000D04A9"/>
    <w:rsid w:val="000D0A06"/>
    <w:rsid w:val="000D1378"/>
    <w:rsid w:val="000D144E"/>
    <w:rsid w:val="000D1684"/>
    <w:rsid w:val="000D2AC3"/>
    <w:rsid w:val="000D2D37"/>
    <w:rsid w:val="000D390A"/>
    <w:rsid w:val="000D7559"/>
    <w:rsid w:val="000E2631"/>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4CF4"/>
    <w:rsid w:val="00105707"/>
    <w:rsid w:val="0010670C"/>
    <w:rsid w:val="001103FF"/>
    <w:rsid w:val="00111869"/>
    <w:rsid w:val="00113982"/>
    <w:rsid w:val="001139C0"/>
    <w:rsid w:val="00113EEB"/>
    <w:rsid w:val="00114259"/>
    <w:rsid w:val="00116FC6"/>
    <w:rsid w:val="001213C6"/>
    <w:rsid w:val="001219B0"/>
    <w:rsid w:val="00122E3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F4E"/>
    <w:rsid w:val="00144F83"/>
    <w:rsid w:val="00146BDF"/>
    <w:rsid w:val="00151114"/>
    <w:rsid w:val="001516EA"/>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B005B"/>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206A"/>
    <w:rsid w:val="001D5476"/>
    <w:rsid w:val="001D5497"/>
    <w:rsid w:val="001D5915"/>
    <w:rsid w:val="001D6D07"/>
    <w:rsid w:val="001E10E8"/>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E9C"/>
    <w:rsid w:val="00232CCF"/>
    <w:rsid w:val="002361A4"/>
    <w:rsid w:val="00240B17"/>
    <w:rsid w:val="00241D78"/>
    <w:rsid w:val="00242E79"/>
    <w:rsid w:val="00245704"/>
    <w:rsid w:val="00246DAE"/>
    <w:rsid w:val="002510B8"/>
    <w:rsid w:val="002538B4"/>
    <w:rsid w:val="002538E3"/>
    <w:rsid w:val="00253EC9"/>
    <w:rsid w:val="00253F3B"/>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05C9"/>
    <w:rsid w:val="00331182"/>
    <w:rsid w:val="00335AB9"/>
    <w:rsid w:val="00336DD6"/>
    <w:rsid w:val="00340017"/>
    <w:rsid w:val="00340EE0"/>
    <w:rsid w:val="0034272D"/>
    <w:rsid w:val="00343032"/>
    <w:rsid w:val="003464AF"/>
    <w:rsid w:val="00346F7E"/>
    <w:rsid w:val="00350762"/>
    <w:rsid w:val="00350773"/>
    <w:rsid w:val="00354BED"/>
    <w:rsid w:val="0035658A"/>
    <w:rsid w:val="0036371D"/>
    <w:rsid w:val="00364141"/>
    <w:rsid w:val="003644E4"/>
    <w:rsid w:val="00364909"/>
    <w:rsid w:val="003678D6"/>
    <w:rsid w:val="00367EF6"/>
    <w:rsid w:val="00372E24"/>
    <w:rsid w:val="00373F2A"/>
    <w:rsid w:val="003779A2"/>
    <w:rsid w:val="0038050C"/>
    <w:rsid w:val="00380639"/>
    <w:rsid w:val="0038139C"/>
    <w:rsid w:val="003830F0"/>
    <w:rsid w:val="00383BEC"/>
    <w:rsid w:val="00383FD9"/>
    <w:rsid w:val="00386157"/>
    <w:rsid w:val="00386ADE"/>
    <w:rsid w:val="003915D3"/>
    <w:rsid w:val="00391E14"/>
    <w:rsid w:val="003959F6"/>
    <w:rsid w:val="00396920"/>
    <w:rsid w:val="003A6561"/>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0D0"/>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5798"/>
    <w:rsid w:val="00446AD6"/>
    <w:rsid w:val="0044725C"/>
    <w:rsid w:val="00447465"/>
    <w:rsid w:val="004536C6"/>
    <w:rsid w:val="0045409E"/>
    <w:rsid w:val="004546F4"/>
    <w:rsid w:val="00455CBE"/>
    <w:rsid w:val="00455EB7"/>
    <w:rsid w:val="00455FD5"/>
    <w:rsid w:val="00460E8A"/>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50185"/>
    <w:rsid w:val="00552E07"/>
    <w:rsid w:val="0055306E"/>
    <w:rsid w:val="00553229"/>
    <w:rsid w:val="00555448"/>
    <w:rsid w:val="00561C04"/>
    <w:rsid w:val="0056213B"/>
    <w:rsid w:val="00562F82"/>
    <w:rsid w:val="00563005"/>
    <w:rsid w:val="00563C9B"/>
    <w:rsid w:val="00564913"/>
    <w:rsid w:val="0057043E"/>
    <w:rsid w:val="00571F84"/>
    <w:rsid w:val="00572024"/>
    <w:rsid w:val="00572193"/>
    <w:rsid w:val="00574A11"/>
    <w:rsid w:val="005777A4"/>
    <w:rsid w:val="00577C4E"/>
    <w:rsid w:val="005800D8"/>
    <w:rsid w:val="005814C9"/>
    <w:rsid w:val="0058214A"/>
    <w:rsid w:val="005846C9"/>
    <w:rsid w:val="00585667"/>
    <w:rsid w:val="00586834"/>
    <w:rsid w:val="005873FC"/>
    <w:rsid w:val="005900DC"/>
    <w:rsid w:val="00590EAF"/>
    <w:rsid w:val="00595DA6"/>
    <w:rsid w:val="005A3BE7"/>
    <w:rsid w:val="005A63F8"/>
    <w:rsid w:val="005A6A91"/>
    <w:rsid w:val="005B0066"/>
    <w:rsid w:val="005B195F"/>
    <w:rsid w:val="005B1D0B"/>
    <w:rsid w:val="005B2AD6"/>
    <w:rsid w:val="005B403C"/>
    <w:rsid w:val="005B6A26"/>
    <w:rsid w:val="005B70D7"/>
    <w:rsid w:val="005B74D8"/>
    <w:rsid w:val="005B79BA"/>
    <w:rsid w:val="005C2BD4"/>
    <w:rsid w:val="005C37CC"/>
    <w:rsid w:val="005C3930"/>
    <w:rsid w:val="005C48E3"/>
    <w:rsid w:val="005C5C14"/>
    <w:rsid w:val="005C76D8"/>
    <w:rsid w:val="005D09D2"/>
    <w:rsid w:val="005D3118"/>
    <w:rsid w:val="005D4308"/>
    <w:rsid w:val="005D45F2"/>
    <w:rsid w:val="005D4BC3"/>
    <w:rsid w:val="005D4D37"/>
    <w:rsid w:val="005E0390"/>
    <w:rsid w:val="005E07DD"/>
    <w:rsid w:val="005E0A41"/>
    <w:rsid w:val="005E1321"/>
    <w:rsid w:val="005E2DD4"/>
    <w:rsid w:val="005E5AC2"/>
    <w:rsid w:val="005E5F39"/>
    <w:rsid w:val="005E6D43"/>
    <w:rsid w:val="005F3702"/>
    <w:rsid w:val="005F4F8E"/>
    <w:rsid w:val="005F512C"/>
    <w:rsid w:val="005F6F64"/>
    <w:rsid w:val="005F7B0A"/>
    <w:rsid w:val="005F7E84"/>
    <w:rsid w:val="00601146"/>
    <w:rsid w:val="00601299"/>
    <w:rsid w:val="006015BB"/>
    <w:rsid w:val="00602D5D"/>
    <w:rsid w:val="00603EFA"/>
    <w:rsid w:val="00605C11"/>
    <w:rsid w:val="00606440"/>
    <w:rsid w:val="006078C2"/>
    <w:rsid w:val="00610BB7"/>
    <w:rsid w:val="006165D3"/>
    <w:rsid w:val="006171A9"/>
    <w:rsid w:val="0061787F"/>
    <w:rsid w:val="00620A05"/>
    <w:rsid w:val="00622D7E"/>
    <w:rsid w:val="00623436"/>
    <w:rsid w:val="00625472"/>
    <w:rsid w:val="006272DD"/>
    <w:rsid w:val="00630D08"/>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67F80"/>
    <w:rsid w:val="00673285"/>
    <w:rsid w:val="00674964"/>
    <w:rsid w:val="00675B48"/>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603B"/>
    <w:rsid w:val="006A042E"/>
    <w:rsid w:val="006A12B1"/>
    <w:rsid w:val="006A414A"/>
    <w:rsid w:val="006A52E8"/>
    <w:rsid w:val="006A5F42"/>
    <w:rsid w:val="006A6103"/>
    <w:rsid w:val="006B03E3"/>
    <w:rsid w:val="006B10ED"/>
    <w:rsid w:val="006B156A"/>
    <w:rsid w:val="006B366A"/>
    <w:rsid w:val="006B51B2"/>
    <w:rsid w:val="006B5B60"/>
    <w:rsid w:val="006B6DA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5805"/>
    <w:rsid w:val="006E721C"/>
    <w:rsid w:val="006E7ADF"/>
    <w:rsid w:val="006F170C"/>
    <w:rsid w:val="006F3EE2"/>
    <w:rsid w:val="006F426A"/>
    <w:rsid w:val="006F5424"/>
    <w:rsid w:val="006F66ED"/>
    <w:rsid w:val="00700CBD"/>
    <w:rsid w:val="007028C7"/>
    <w:rsid w:val="00704462"/>
    <w:rsid w:val="0070743B"/>
    <w:rsid w:val="00710B52"/>
    <w:rsid w:val="00710C7E"/>
    <w:rsid w:val="007112FB"/>
    <w:rsid w:val="007120CE"/>
    <w:rsid w:val="00712E0E"/>
    <w:rsid w:val="00717E9A"/>
    <w:rsid w:val="007217A7"/>
    <w:rsid w:val="00724CAD"/>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56F9"/>
    <w:rsid w:val="00766C4B"/>
    <w:rsid w:val="007679B9"/>
    <w:rsid w:val="007701A1"/>
    <w:rsid w:val="00773BCC"/>
    <w:rsid w:val="00776488"/>
    <w:rsid w:val="00776572"/>
    <w:rsid w:val="0077738D"/>
    <w:rsid w:val="007774C2"/>
    <w:rsid w:val="00784F62"/>
    <w:rsid w:val="00787D28"/>
    <w:rsid w:val="0079000C"/>
    <w:rsid w:val="00790D93"/>
    <w:rsid w:val="00791CD7"/>
    <w:rsid w:val="0079331A"/>
    <w:rsid w:val="0079430D"/>
    <w:rsid w:val="0079440A"/>
    <w:rsid w:val="00795A2B"/>
    <w:rsid w:val="0079754C"/>
    <w:rsid w:val="007A1395"/>
    <w:rsid w:val="007B19CE"/>
    <w:rsid w:val="007B4A7C"/>
    <w:rsid w:val="007B6432"/>
    <w:rsid w:val="007B6F17"/>
    <w:rsid w:val="007B7792"/>
    <w:rsid w:val="007B7C23"/>
    <w:rsid w:val="007B7E1C"/>
    <w:rsid w:val="007B7E46"/>
    <w:rsid w:val="007C0255"/>
    <w:rsid w:val="007C09C8"/>
    <w:rsid w:val="007C0C22"/>
    <w:rsid w:val="007C13ED"/>
    <w:rsid w:val="007C2707"/>
    <w:rsid w:val="007C27FD"/>
    <w:rsid w:val="007C5581"/>
    <w:rsid w:val="007C72B2"/>
    <w:rsid w:val="007C7548"/>
    <w:rsid w:val="007D11E5"/>
    <w:rsid w:val="007D3572"/>
    <w:rsid w:val="007D4CE4"/>
    <w:rsid w:val="007D501A"/>
    <w:rsid w:val="007E3F65"/>
    <w:rsid w:val="007E4FAC"/>
    <w:rsid w:val="007E51AF"/>
    <w:rsid w:val="007E5253"/>
    <w:rsid w:val="007E57A5"/>
    <w:rsid w:val="007E585A"/>
    <w:rsid w:val="007E68F6"/>
    <w:rsid w:val="007E6EF9"/>
    <w:rsid w:val="007F0511"/>
    <w:rsid w:val="007F163C"/>
    <w:rsid w:val="007F1DAA"/>
    <w:rsid w:val="007F2AE5"/>
    <w:rsid w:val="007F4C27"/>
    <w:rsid w:val="007F550B"/>
    <w:rsid w:val="007F5777"/>
    <w:rsid w:val="007F6AB0"/>
    <w:rsid w:val="007F71B6"/>
    <w:rsid w:val="008000EB"/>
    <w:rsid w:val="008006F9"/>
    <w:rsid w:val="008024F5"/>
    <w:rsid w:val="0080329B"/>
    <w:rsid w:val="00803805"/>
    <w:rsid w:val="0080582D"/>
    <w:rsid w:val="0080756C"/>
    <w:rsid w:val="0081325F"/>
    <w:rsid w:val="008139DB"/>
    <w:rsid w:val="00813E50"/>
    <w:rsid w:val="00821BEA"/>
    <w:rsid w:val="00822758"/>
    <w:rsid w:val="0082594B"/>
    <w:rsid w:val="00826293"/>
    <w:rsid w:val="00827ECB"/>
    <w:rsid w:val="0083076F"/>
    <w:rsid w:val="00831204"/>
    <w:rsid w:val="00831208"/>
    <w:rsid w:val="0083262C"/>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A8B"/>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4F95"/>
    <w:rsid w:val="008F4D52"/>
    <w:rsid w:val="008F4E41"/>
    <w:rsid w:val="00903E5D"/>
    <w:rsid w:val="0090408D"/>
    <w:rsid w:val="00904DB6"/>
    <w:rsid w:val="00904E6B"/>
    <w:rsid w:val="009058E7"/>
    <w:rsid w:val="00906EEC"/>
    <w:rsid w:val="00914204"/>
    <w:rsid w:val="009144B4"/>
    <w:rsid w:val="009153B1"/>
    <w:rsid w:val="00915C7E"/>
    <w:rsid w:val="00922260"/>
    <w:rsid w:val="00922606"/>
    <w:rsid w:val="009228AD"/>
    <w:rsid w:val="00922A90"/>
    <w:rsid w:val="00922B83"/>
    <w:rsid w:val="00922D31"/>
    <w:rsid w:val="0092559F"/>
    <w:rsid w:val="009277BB"/>
    <w:rsid w:val="0093007F"/>
    <w:rsid w:val="00930157"/>
    <w:rsid w:val="00931141"/>
    <w:rsid w:val="0093182D"/>
    <w:rsid w:val="00931963"/>
    <w:rsid w:val="0093462E"/>
    <w:rsid w:val="00935665"/>
    <w:rsid w:val="00935B30"/>
    <w:rsid w:val="00936A4E"/>
    <w:rsid w:val="00936FBD"/>
    <w:rsid w:val="00940AD0"/>
    <w:rsid w:val="00941580"/>
    <w:rsid w:val="009424F9"/>
    <w:rsid w:val="00942EC0"/>
    <w:rsid w:val="009439A2"/>
    <w:rsid w:val="00944E0C"/>
    <w:rsid w:val="009451EE"/>
    <w:rsid w:val="0094578D"/>
    <w:rsid w:val="00947D27"/>
    <w:rsid w:val="00950D81"/>
    <w:rsid w:val="00951B95"/>
    <w:rsid w:val="00952CB2"/>
    <w:rsid w:val="009543EB"/>
    <w:rsid w:val="009549A5"/>
    <w:rsid w:val="009567FA"/>
    <w:rsid w:val="00957144"/>
    <w:rsid w:val="0096164A"/>
    <w:rsid w:val="00961FB4"/>
    <w:rsid w:val="009623AB"/>
    <w:rsid w:val="00964F4B"/>
    <w:rsid w:val="00965EAC"/>
    <w:rsid w:val="00967F24"/>
    <w:rsid w:val="00970A6B"/>
    <w:rsid w:val="00971178"/>
    <w:rsid w:val="009742D3"/>
    <w:rsid w:val="009750BB"/>
    <w:rsid w:val="00975E13"/>
    <w:rsid w:val="009763C4"/>
    <w:rsid w:val="00976D57"/>
    <w:rsid w:val="009771C5"/>
    <w:rsid w:val="009803F1"/>
    <w:rsid w:val="00980D5A"/>
    <w:rsid w:val="0098176E"/>
    <w:rsid w:val="009832B9"/>
    <w:rsid w:val="00983544"/>
    <w:rsid w:val="009844F7"/>
    <w:rsid w:val="00985686"/>
    <w:rsid w:val="00986515"/>
    <w:rsid w:val="00987536"/>
    <w:rsid w:val="00987810"/>
    <w:rsid w:val="00990192"/>
    <w:rsid w:val="0099079E"/>
    <w:rsid w:val="00990902"/>
    <w:rsid w:val="00991DC3"/>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47BF"/>
    <w:rsid w:val="009E5B74"/>
    <w:rsid w:val="009E7C14"/>
    <w:rsid w:val="009F1266"/>
    <w:rsid w:val="009F419C"/>
    <w:rsid w:val="009F43E0"/>
    <w:rsid w:val="009F65EF"/>
    <w:rsid w:val="009F6CBB"/>
    <w:rsid w:val="00A00866"/>
    <w:rsid w:val="00A025E5"/>
    <w:rsid w:val="00A055A5"/>
    <w:rsid w:val="00A06703"/>
    <w:rsid w:val="00A12A7C"/>
    <w:rsid w:val="00A12C0F"/>
    <w:rsid w:val="00A1330E"/>
    <w:rsid w:val="00A1461F"/>
    <w:rsid w:val="00A14E4B"/>
    <w:rsid w:val="00A20E8F"/>
    <w:rsid w:val="00A2225B"/>
    <w:rsid w:val="00A22DCF"/>
    <w:rsid w:val="00A22DFD"/>
    <w:rsid w:val="00A25562"/>
    <w:rsid w:val="00A340C0"/>
    <w:rsid w:val="00A36676"/>
    <w:rsid w:val="00A375DC"/>
    <w:rsid w:val="00A402A1"/>
    <w:rsid w:val="00A40E70"/>
    <w:rsid w:val="00A43154"/>
    <w:rsid w:val="00A44175"/>
    <w:rsid w:val="00A46A2D"/>
    <w:rsid w:val="00A50D22"/>
    <w:rsid w:val="00A512C3"/>
    <w:rsid w:val="00A52A4C"/>
    <w:rsid w:val="00A571FE"/>
    <w:rsid w:val="00A60395"/>
    <w:rsid w:val="00A622B3"/>
    <w:rsid w:val="00A6287E"/>
    <w:rsid w:val="00A63B8B"/>
    <w:rsid w:val="00A71E37"/>
    <w:rsid w:val="00A73CA4"/>
    <w:rsid w:val="00A76CE0"/>
    <w:rsid w:val="00A77880"/>
    <w:rsid w:val="00A77C2C"/>
    <w:rsid w:val="00A80062"/>
    <w:rsid w:val="00A804CD"/>
    <w:rsid w:val="00A83F90"/>
    <w:rsid w:val="00A841CC"/>
    <w:rsid w:val="00A856EB"/>
    <w:rsid w:val="00A9016E"/>
    <w:rsid w:val="00A9022E"/>
    <w:rsid w:val="00A91B45"/>
    <w:rsid w:val="00A94987"/>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B771D"/>
    <w:rsid w:val="00AC079B"/>
    <w:rsid w:val="00AC158A"/>
    <w:rsid w:val="00AC239F"/>
    <w:rsid w:val="00AC2E11"/>
    <w:rsid w:val="00AC4F34"/>
    <w:rsid w:val="00AC614C"/>
    <w:rsid w:val="00AC6EC2"/>
    <w:rsid w:val="00AC7C69"/>
    <w:rsid w:val="00AD0E41"/>
    <w:rsid w:val="00AD2EE7"/>
    <w:rsid w:val="00AE28BC"/>
    <w:rsid w:val="00AE3A63"/>
    <w:rsid w:val="00AE4552"/>
    <w:rsid w:val="00AE5435"/>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0B1D"/>
    <w:rsid w:val="00B1218F"/>
    <w:rsid w:val="00B13262"/>
    <w:rsid w:val="00B14561"/>
    <w:rsid w:val="00B14C20"/>
    <w:rsid w:val="00B16238"/>
    <w:rsid w:val="00B16E4C"/>
    <w:rsid w:val="00B17973"/>
    <w:rsid w:val="00B20CFB"/>
    <w:rsid w:val="00B222EE"/>
    <w:rsid w:val="00B236EC"/>
    <w:rsid w:val="00B23F8B"/>
    <w:rsid w:val="00B243FE"/>
    <w:rsid w:val="00B27724"/>
    <w:rsid w:val="00B30F3D"/>
    <w:rsid w:val="00B31092"/>
    <w:rsid w:val="00B359DE"/>
    <w:rsid w:val="00B35AAD"/>
    <w:rsid w:val="00B3602A"/>
    <w:rsid w:val="00B40074"/>
    <w:rsid w:val="00B4170C"/>
    <w:rsid w:val="00B41923"/>
    <w:rsid w:val="00B432A0"/>
    <w:rsid w:val="00B43D1A"/>
    <w:rsid w:val="00B4512B"/>
    <w:rsid w:val="00B4552F"/>
    <w:rsid w:val="00B4738B"/>
    <w:rsid w:val="00B517F7"/>
    <w:rsid w:val="00B51B11"/>
    <w:rsid w:val="00B52AFC"/>
    <w:rsid w:val="00B52EFE"/>
    <w:rsid w:val="00B53F70"/>
    <w:rsid w:val="00B559BD"/>
    <w:rsid w:val="00B60DCA"/>
    <w:rsid w:val="00B610C3"/>
    <w:rsid w:val="00B624C3"/>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6694"/>
    <w:rsid w:val="00BA7232"/>
    <w:rsid w:val="00BA77D6"/>
    <w:rsid w:val="00BB3493"/>
    <w:rsid w:val="00BB4389"/>
    <w:rsid w:val="00BB5884"/>
    <w:rsid w:val="00BB61BE"/>
    <w:rsid w:val="00BB7431"/>
    <w:rsid w:val="00BB7BCE"/>
    <w:rsid w:val="00BC0B6D"/>
    <w:rsid w:val="00BC1031"/>
    <w:rsid w:val="00BC2797"/>
    <w:rsid w:val="00BC4227"/>
    <w:rsid w:val="00BC48D2"/>
    <w:rsid w:val="00BC788A"/>
    <w:rsid w:val="00BD1366"/>
    <w:rsid w:val="00BD2167"/>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77EE"/>
    <w:rsid w:val="00C301E5"/>
    <w:rsid w:val="00C31702"/>
    <w:rsid w:val="00C322F1"/>
    <w:rsid w:val="00C33284"/>
    <w:rsid w:val="00C351D1"/>
    <w:rsid w:val="00C35844"/>
    <w:rsid w:val="00C371FA"/>
    <w:rsid w:val="00C41B20"/>
    <w:rsid w:val="00C42746"/>
    <w:rsid w:val="00C4319E"/>
    <w:rsid w:val="00C4434D"/>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667E9"/>
    <w:rsid w:val="00C70043"/>
    <w:rsid w:val="00C70B96"/>
    <w:rsid w:val="00C735FB"/>
    <w:rsid w:val="00C73861"/>
    <w:rsid w:val="00C7432C"/>
    <w:rsid w:val="00C74532"/>
    <w:rsid w:val="00C74F03"/>
    <w:rsid w:val="00C75791"/>
    <w:rsid w:val="00C76304"/>
    <w:rsid w:val="00C824A5"/>
    <w:rsid w:val="00C83B2D"/>
    <w:rsid w:val="00C84955"/>
    <w:rsid w:val="00C86467"/>
    <w:rsid w:val="00C86AB2"/>
    <w:rsid w:val="00C86B23"/>
    <w:rsid w:val="00C9060F"/>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D109D"/>
    <w:rsid w:val="00CD1E9D"/>
    <w:rsid w:val="00CD42DA"/>
    <w:rsid w:val="00CD60AD"/>
    <w:rsid w:val="00CD6ABB"/>
    <w:rsid w:val="00CE1EEE"/>
    <w:rsid w:val="00CE5CF2"/>
    <w:rsid w:val="00CE6D92"/>
    <w:rsid w:val="00CE7E6A"/>
    <w:rsid w:val="00CF13B6"/>
    <w:rsid w:val="00D00696"/>
    <w:rsid w:val="00D00A5D"/>
    <w:rsid w:val="00D00A87"/>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4455"/>
    <w:rsid w:val="00D37CCE"/>
    <w:rsid w:val="00D42103"/>
    <w:rsid w:val="00D442A3"/>
    <w:rsid w:val="00D44BB3"/>
    <w:rsid w:val="00D45EF2"/>
    <w:rsid w:val="00D473D8"/>
    <w:rsid w:val="00D47E0A"/>
    <w:rsid w:val="00D5130A"/>
    <w:rsid w:val="00D51769"/>
    <w:rsid w:val="00D522D8"/>
    <w:rsid w:val="00D52359"/>
    <w:rsid w:val="00D5292E"/>
    <w:rsid w:val="00D5458D"/>
    <w:rsid w:val="00D5491C"/>
    <w:rsid w:val="00D554E8"/>
    <w:rsid w:val="00D5748E"/>
    <w:rsid w:val="00D612A9"/>
    <w:rsid w:val="00D61FEF"/>
    <w:rsid w:val="00D63236"/>
    <w:rsid w:val="00D64067"/>
    <w:rsid w:val="00D66935"/>
    <w:rsid w:val="00D675E3"/>
    <w:rsid w:val="00D72CD7"/>
    <w:rsid w:val="00D76099"/>
    <w:rsid w:val="00D80021"/>
    <w:rsid w:val="00D804B8"/>
    <w:rsid w:val="00D8114A"/>
    <w:rsid w:val="00D8415D"/>
    <w:rsid w:val="00D84BF2"/>
    <w:rsid w:val="00D84F81"/>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C1E5A"/>
    <w:rsid w:val="00DC23E5"/>
    <w:rsid w:val="00DC3F8A"/>
    <w:rsid w:val="00DC79CF"/>
    <w:rsid w:val="00DC7C87"/>
    <w:rsid w:val="00DD2144"/>
    <w:rsid w:val="00DD3355"/>
    <w:rsid w:val="00DD3603"/>
    <w:rsid w:val="00DD46E9"/>
    <w:rsid w:val="00DE0D00"/>
    <w:rsid w:val="00DE16CD"/>
    <w:rsid w:val="00DE6492"/>
    <w:rsid w:val="00DE7625"/>
    <w:rsid w:val="00DF09DA"/>
    <w:rsid w:val="00DF1B85"/>
    <w:rsid w:val="00DF280B"/>
    <w:rsid w:val="00DF28A7"/>
    <w:rsid w:val="00DF28B7"/>
    <w:rsid w:val="00DF56A1"/>
    <w:rsid w:val="00DF68C0"/>
    <w:rsid w:val="00DF6CD5"/>
    <w:rsid w:val="00DF7F5A"/>
    <w:rsid w:val="00E00FFD"/>
    <w:rsid w:val="00E014B9"/>
    <w:rsid w:val="00E01993"/>
    <w:rsid w:val="00E04C02"/>
    <w:rsid w:val="00E053B2"/>
    <w:rsid w:val="00E0626F"/>
    <w:rsid w:val="00E06E93"/>
    <w:rsid w:val="00E07FDD"/>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6268"/>
    <w:rsid w:val="00E473F9"/>
    <w:rsid w:val="00E552F7"/>
    <w:rsid w:val="00E55854"/>
    <w:rsid w:val="00E57624"/>
    <w:rsid w:val="00E61DAB"/>
    <w:rsid w:val="00E628AD"/>
    <w:rsid w:val="00E64339"/>
    <w:rsid w:val="00E677BD"/>
    <w:rsid w:val="00E70C44"/>
    <w:rsid w:val="00E72B6E"/>
    <w:rsid w:val="00E7438B"/>
    <w:rsid w:val="00E80CDA"/>
    <w:rsid w:val="00E812E9"/>
    <w:rsid w:val="00E84061"/>
    <w:rsid w:val="00E8445B"/>
    <w:rsid w:val="00E85E3E"/>
    <w:rsid w:val="00E86C3D"/>
    <w:rsid w:val="00E872A7"/>
    <w:rsid w:val="00E94E26"/>
    <w:rsid w:val="00E956A8"/>
    <w:rsid w:val="00E963AD"/>
    <w:rsid w:val="00E96685"/>
    <w:rsid w:val="00EA0604"/>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549B"/>
    <w:rsid w:val="00EE198A"/>
    <w:rsid w:val="00EE1F4D"/>
    <w:rsid w:val="00EE220A"/>
    <w:rsid w:val="00EE2853"/>
    <w:rsid w:val="00EE2EBF"/>
    <w:rsid w:val="00EE300B"/>
    <w:rsid w:val="00EE3DDC"/>
    <w:rsid w:val="00EE4AE0"/>
    <w:rsid w:val="00EE5E15"/>
    <w:rsid w:val="00EE7304"/>
    <w:rsid w:val="00EE77C8"/>
    <w:rsid w:val="00EF2808"/>
    <w:rsid w:val="00EF3C05"/>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3A4"/>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69C5"/>
    <w:rsid w:val="00F72DEA"/>
    <w:rsid w:val="00F77F40"/>
    <w:rsid w:val="00F803B0"/>
    <w:rsid w:val="00F80683"/>
    <w:rsid w:val="00F8092E"/>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12F8"/>
    <w:rsid w:val="00FC13A9"/>
    <w:rsid w:val="00FC23AE"/>
    <w:rsid w:val="00FC25B6"/>
    <w:rsid w:val="00FC31E2"/>
    <w:rsid w:val="00FC37BF"/>
    <w:rsid w:val="00FC3A0E"/>
    <w:rsid w:val="00FC4B44"/>
    <w:rsid w:val="00FC5AD8"/>
    <w:rsid w:val="00FD0A3A"/>
    <w:rsid w:val="00FD16AF"/>
    <w:rsid w:val="00FD1F4D"/>
    <w:rsid w:val="00FD2A3E"/>
    <w:rsid w:val="00FD4342"/>
    <w:rsid w:val="00FD69FE"/>
    <w:rsid w:val="00FD7077"/>
    <w:rsid w:val="00FE196D"/>
    <w:rsid w:val="00FE1AB9"/>
    <w:rsid w:val="00FE5B7C"/>
    <w:rsid w:val="00FE5BBC"/>
    <w:rsid w:val="00FE785C"/>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28"/>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46"/>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rsid w:val="00A2225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251">
      <w:bodyDiv w:val="1"/>
      <w:marLeft w:val="0"/>
      <w:marRight w:val="0"/>
      <w:marTop w:val="0"/>
      <w:marBottom w:val="0"/>
      <w:divBdr>
        <w:top w:val="none" w:sz="0" w:space="0" w:color="auto"/>
        <w:left w:val="none" w:sz="0" w:space="0" w:color="auto"/>
        <w:bottom w:val="none" w:sz="0" w:space="0" w:color="auto"/>
        <w:right w:val="none" w:sz="0" w:space="0" w:color="auto"/>
      </w:divBdr>
    </w:div>
    <w:div w:id="10246164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3772495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1399413">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68935387">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2242896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859272129">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69305538">
      <w:bodyDiv w:val="1"/>
      <w:marLeft w:val="0"/>
      <w:marRight w:val="0"/>
      <w:marTop w:val="0"/>
      <w:marBottom w:val="0"/>
      <w:divBdr>
        <w:top w:val="none" w:sz="0" w:space="0" w:color="auto"/>
        <w:left w:val="none" w:sz="0" w:space="0" w:color="auto"/>
        <w:bottom w:val="none" w:sz="0" w:space="0" w:color="auto"/>
        <w:right w:val="none" w:sz="0" w:space="0" w:color="auto"/>
      </w:divBdr>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39792644">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96933694">
      <w:bodyDiv w:val="1"/>
      <w:marLeft w:val="0"/>
      <w:marRight w:val="0"/>
      <w:marTop w:val="0"/>
      <w:marBottom w:val="0"/>
      <w:divBdr>
        <w:top w:val="none" w:sz="0" w:space="0" w:color="auto"/>
        <w:left w:val="none" w:sz="0" w:space="0" w:color="auto"/>
        <w:bottom w:val="none" w:sz="0" w:space="0" w:color="auto"/>
        <w:right w:val="none" w:sz="0" w:space="0" w:color="auto"/>
      </w:divBdr>
    </w:div>
    <w:div w:id="16300176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52323397">
      <w:bodyDiv w:val="1"/>
      <w:marLeft w:val="0"/>
      <w:marRight w:val="0"/>
      <w:marTop w:val="0"/>
      <w:marBottom w:val="0"/>
      <w:divBdr>
        <w:top w:val="none" w:sz="0" w:space="0" w:color="auto"/>
        <w:left w:val="none" w:sz="0" w:space="0" w:color="auto"/>
        <w:bottom w:val="none" w:sz="0" w:space="0" w:color="auto"/>
        <w:right w:val="none" w:sz="0" w:space="0" w:color="auto"/>
      </w:divBdr>
    </w:div>
    <w:div w:id="196276573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6831259">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D7538B-7D76-4CA3-9E15-3E0C3B486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395</TotalTime>
  <Pages>23</Pages>
  <Words>8986</Words>
  <Characters>48530</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Maike Andre Marques</cp:lastModifiedBy>
  <cp:revision>25</cp:revision>
  <cp:lastPrinted>2018-12-18T15:41:00Z</cp:lastPrinted>
  <dcterms:created xsi:type="dcterms:W3CDTF">2019-10-14T16:57:00Z</dcterms:created>
  <dcterms:modified xsi:type="dcterms:W3CDTF">2020-10-14T14:47:00Z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